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bookmarkStart w:id="0" w:name="_GoBack"/>
            <w:bookmarkEnd w:id="0"/>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5B4AA4">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Ghidul Solicitantului - Apel de proiecte nr. PR SV/M</w:t>
    </w:r>
    <w:r w:rsidR="005B4AA4">
      <w:rPr>
        <w:rFonts w:ascii="Trebuchet MS" w:hAnsi="Trebuchet MS" w:cs="Calibri"/>
        <w:b/>
        <w:spacing w:val="-2"/>
        <w:sz w:val="16"/>
        <w:szCs w:val="16"/>
        <w:lang w:eastAsia="ro-RO"/>
      </w:rPr>
      <w:t>unicipii</w:t>
    </w:r>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6145">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4AA4"/>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3B6B-725B-4444-AA1E-6D97A6CA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TGJ2</cp:lastModifiedBy>
  <cp:revision>3</cp:revision>
  <cp:lastPrinted>2017-06-20T06:05:00Z</cp:lastPrinted>
  <dcterms:created xsi:type="dcterms:W3CDTF">2023-07-27T12:39:00Z</dcterms:created>
  <dcterms:modified xsi:type="dcterms:W3CDTF">2023-11-02T14:10:00Z</dcterms:modified>
</cp:coreProperties>
</file>