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EBC" w:rsidRDefault="00FB6EBC" w:rsidP="00FB6EBC"/>
    <w:p w:rsidR="00724C92" w:rsidRPr="00DA01D9" w:rsidRDefault="00724C92" w:rsidP="00724C92">
      <w:pPr>
        <w:jc w:val="center"/>
        <w:rPr>
          <w:b/>
          <w:szCs w:val="20"/>
        </w:rPr>
      </w:pPr>
      <w:r w:rsidRPr="00DA01D9">
        <w:rPr>
          <w:b/>
          <w:szCs w:val="20"/>
        </w:rPr>
        <w:t xml:space="preserve">HOTĂRÂRE DE APROBARE A PROIECTULUI ȘI A CHELTUIELILOR LEGATE DE PROIECT ȘI </w:t>
      </w:r>
      <w:r w:rsidR="009034E0">
        <w:rPr>
          <w:b/>
          <w:szCs w:val="20"/>
        </w:rPr>
        <w:t>(DACĂ</w:t>
      </w:r>
      <w:r w:rsidR="00350DC4" w:rsidRPr="00DA01D9">
        <w:rPr>
          <w:b/>
          <w:szCs w:val="20"/>
        </w:rPr>
        <w:t xml:space="preserve"> ESTE CAZUL)</w:t>
      </w:r>
      <w:r w:rsidR="00DD48F8" w:rsidRPr="00DA01D9">
        <w:rPr>
          <w:b/>
          <w:szCs w:val="20"/>
        </w:rPr>
        <w:t xml:space="preserve"> </w:t>
      </w:r>
      <w:r w:rsidRPr="00DA01D9">
        <w:rPr>
          <w:b/>
          <w:szCs w:val="20"/>
        </w:rPr>
        <w:t>DE APROBARE A ACORDULUI DE PARTENERIAT</w:t>
      </w:r>
    </w:p>
    <w:p w:rsidR="00DA01D9" w:rsidRPr="00DA01D9" w:rsidRDefault="00DA01D9" w:rsidP="00724C92">
      <w:pPr>
        <w:jc w:val="center"/>
        <w:rPr>
          <w:b/>
          <w:szCs w:val="20"/>
        </w:rPr>
      </w:pPr>
    </w:p>
    <w:p w:rsidR="00DA01D9" w:rsidRPr="00DA01D9" w:rsidRDefault="00DA01D9" w:rsidP="00DA01D9">
      <w:pPr>
        <w:jc w:val="center"/>
        <w:rPr>
          <w:b/>
          <w:szCs w:val="20"/>
        </w:rPr>
      </w:pPr>
      <w:r>
        <w:rPr>
          <w:szCs w:val="20"/>
        </w:rPr>
        <w:t xml:space="preserve">- </w:t>
      </w:r>
      <w:r w:rsidRPr="00DA01D9">
        <w:rPr>
          <w:szCs w:val="20"/>
        </w:rPr>
        <w:t>Model orientativ</w:t>
      </w:r>
      <w:r>
        <w:rPr>
          <w:szCs w:val="20"/>
        </w:rPr>
        <w:t xml:space="preserve"> -</w:t>
      </w:r>
    </w:p>
    <w:p w:rsidR="00DA01D9" w:rsidRPr="00DA01D9" w:rsidRDefault="00DA01D9" w:rsidP="00350DC4">
      <w:pPr>
        <w:rPr>
          <w:b/>
          <w:szCs w:val="20"/>
        </w:rPr>
      </w:pPr>
    </w:p>
    <w:p w:rsidR="00DA01D9" w:rsidRPr="00DA01D9" w:rsidRDefault="00DA01D9" w:rsidP="00350DC4">
      <w:pPr>
        <w:rPr>
          <w:b/>
          <w:szCs w:val="20"/>
        </w:rPr>
      </w:pPr>
      <w:r w:rsidRPr="00DA01D9">
        <w:rPr>
          <w:szCs w:val="20"/>
        </w:rPr>
        <w:t>Programul Regional Sud-Vest 2021-2027</w:t>
      </w:r>
    </w:p>
    <w:p w:rsidR="00DA01D9" w:rsidRPr="00DA01D9" w:rsidRDefault="00FA7E47" w:rsidP="00350DC4">
      <w:pPr>
        <w:rPr>
          <w:szCs w:val="20"/>
        </w:rPr>
      </w:pPr>
      <w:r>
        <w:rPr>
          <w:szCs w:val="20"/>
        </w:rPr>
        <w:t>Prioritatea 4</w:t>
      </w:r>
      <w:r w:rsidR="00DA01D9" w:rsidRPr="00DA01D9">
        <w:rPr>
          <w:szCs w:val="20"/>
        </w:rPr>
        <w:t xml:space="preserve"> - „</w:t>
      </w:r>
      <w:r>
        <w:rPr>
          <w:szCs w:val="20"/>
        </w:rPr>
        <w:t>Mobilitate urbană durabilă</w:t>
      </w:r>
      <w:r w:rsidR="00DA01D9" w:rsidRPr="00DA01D9">
        <w:rPr>
          <w:szCs w:val="20"/>
        </w:rPr>
        <w:t>”</w:t>
      </w:r>
    </w:p>
    <w:p w:rsidR="00DA01D9" w:rsidRPr="00DA01D9" w:rsidRDefault="00DA01D9" w:rsidP="00350DC4">
      <w:pPr>
        <w:rPr>
          <w:szCs w:val="20"/>
        </w:rPr>
      </w:pPr>
      <w:r w:rsidRPr="00DA01D9">
        <w:rPr>
          <w:szCs w:val="20"/>
        </w:rPr>
        <w:t xml:space="preserve">Obiectiv specific </w:t>
      </w:r>
      <w:r w:rsidR="00FA7E47">
        <w:rPr>
          <w:szCs w:val="20"/>
        </w:rPr>
        <w:t>2.8</w:t>
      </w:r>
      <w:r w:rsidRPr="00DA01D9">
        <w:rPr>
          <w:szCs w:val="20"/>
        </w:rPr>
        <w:t xml:space="preserve"> - „</w:t>
      </w:r>
      <w:r w:rsidR="00FA7E47" w:rsidRPr="00FA7E47">
        <w:rPr>
          <w:szCs w:val="20"/>
        </w:rPr>
        <w:t>Promovarea mobilității urbane multimodale sustenabile, ca parte a tranziției către o economie cu zero emisii de dioxid de carbon</w:t>
      </w:r>
      <w:r w:rsidRPr="00DA01D9">
        <w:rPr>
          <w:szCs w:val="20"/>
        </w:rPr>
        <w:t>”</w:t>
      </w:r>
    </w:p>
    <w:p w:rsidR="00DA01D9" w:rsidRPr="00DA01D9" w:rsidRDefault="00FA7E47" w:rsidP="00DA01D9">
      <w:pPr>
        <w:rPr>
          <w:szCs w:val="20"/>
        </w:rPr>
      </w:pPr>
      <w:r>
        <w:rPr>
          <w:szCs w:val="20"/>
        </w:rPr>
        <w:t xml:space="preserve">Acţiunea </w:t>
      </w:r>
      <w:r w:rsidR="00DA01D9" w:rsidRPr="00DA01D9">
        <w:rPr>
          <w:szCs w:val="20"/>
        </w:rPr>
        <w:t>- “</w:t>
      </w:r>
      <w:r>
        <w:rPr>
          <w:szCs w:val="20"/>
        </w:rPr>
        <w:t>Sprijin pentru transport urban sustenabil și durabil</w:t>
      </w:r>
      <w:r w:rsidR="00DA01D9" w:rsidRPr="00DA01D9">
        <w:rPr>
          <w:szCs w:val="20"/>
        </w:rPr>
        <w:t>”,</w:t>
      </w:r>
    </w:p>
    <w:p w:rsidR="00DA01D9" w:rsidRPr="00DA01D9" w:rsidRDefault="00DA01D9" w:rsidP="00DA01D9">
      <w:pPr>
        <w:rPr>
          <w:szCs w:val="20"/>
        </w:rPr>
      </w:pPr>
      <w:r w:rsidRPr="00DA01D9">
        <w:rPr>
          <w:szCs w:val="20"/>
        </w:rPr>
        <w:t>Apel de proiecte</w:t>
      </w:r>
      <w:r w:rsidRPr="00DA01D9">
        <w:rPr>
          <w:i/>
          <w:szCs w:val="20"/>
        </w:rPr>
        <w:t xml:space="preserve"> PR SV/</w:t>
      </w:r>
      <w:r w:rsidR="00886A7E">
        <w:rPr>
          <w:i/>
          <w:szCs w:val="20"/>
        </w:rPr>
        <w:t>Orașe</w:t>
      </w:r>
      <w:r w:rsidRPr="00DA01D9">
        <w:rPr>
          <w:i/>
          <w:szCs w:val="20"/>
        </w:rPr>
        <w:t>/</w:t>
      </w:r>
      <w:r w:rsidR="00FA7E47">
        <w:rPr>
          <w:i/>
          <w:szCs w:val="20"/>
        </w:rPr>
        <w:t>4</w:t>
      </w:r>
      <w:r w:rsidRPr="00DA01D9">
        <w:rPr>
          <w:i/>
          <w:szCs w:val="20"/>
        </w:rPr>
        <w:t>/</w:t>
      </w:r>
      <w:r w:rsidR="00FA7E47">
        <w:rPr>
          <w:i/>
          <w:szCs w:val="20"/>
        </w:rPr>
        <w:t>2.8</w:t>
      </w:r>
      <w:r w:rsidRPr="00DA01D9">
        <w:rPr>
          <w:i/>
          <w:szCs w:val="20"/>
        </w:rPr>
        <w:t>/202</w:t>
      </w:r>
      <w:r w:rsidR="00FA7E47">
        <w:rPr>
          <w:i/>
          <w:szCs w:val="20"/>
        </w:rPr>
        <w:t>3</w:t>
      </w:r>
    </w:p>
    <w:p w:rsidR="00DA01D9" w:rsidRDefault="009034E0" w:rsidP="00DA01D9">
      <w:pPr>
        <w:rPr>
          <w:b/>
          <w:szCs w:val="22"/>
        </w:rPr>
      </w:pPr>
      <w:r>
        <w:rPr>
          <w:b/>
          <w:szCs w:val="22"/>
        </w:rPr>
        <w:t>Proiect</w:t>
      </w:r>
      <w:r w:rsidR="00DA01D9">
        <w:rPr>
          <w:b/>
          <w:szCs w:val="22"/>
        </w:rPr>
        <w:t xml:space="preserve"> </w:t>
      </w:r>
      <w:r w:rsidR="00DA01D9" w:rsidRPr="00386752">
        <w:rPr>
          <w:b/>
          <w:szCs w:val="22"/>
        </w:rPr>
        <w:t>&lt;Titlu proiect&gt;</w:t>
      </w:r>
      <w:r w:rsidR="00DA01D9">
        <w:rPr>
          <w:b/>
          <w:szCs w:val="22"/>
        </w:rPr>
        <w:t>....</w:t>
      </w:r>
    </w:p>
    <w:p w:rsidR="00DA01D9" w:rsidRDefault="00DA01D9" w:rsidP="00DA01D9">
      <w:pPr>
        <w:rPr>
          <w:szCs w:val="20"/>
        </w:rPr>
      </w:pPr>
    </w:p>
    <w:p w:rsidR="00DA01D9" w:rsidRDefault="00DA01D9" w:rsidP="00350DC4">
      <w:pPr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Default="00724C92" w:rsidP="00724C92">
      <w:pPr>
        <w:jc w:val="both"/>
        <w:rPr>
          <w:szCs w:val="20"/>
        </w:rPr>
      </w:pPr>
      <w:r w:rsidRPr="00C1675D">
        <w:t xml:space="preserve">ART 1. Se aprobă proiectul &lt;Titlu proiect&gt; în vederea finanțării acestuia în cadrul </w:t>
      </w:r>
      <w:r w:rsidR="008639A5" w:rsidRPr="0069081D">
        <w:rPr>
          <w:szCs w:val="20"/>
        </w:rPr>
        <w:t>Programului Regional Su</w:t>
      </w:r>
      <w:r w:rsidR="00DD48E7">
        <w:rPr>
          <w:szCs w:val="20"/>
        </w:rPr>
        <w:t>d-Vest 2021-2027,  Prioritatea 4</w:t>
      </w:r>
      <w:r w:rsidR="008639A5" w:rsidRPr="0069081D">
        <w:rPr>
          <w:szCs w:val="20"/>
        </w:rPr>
        <w:t xml:space="preserve"> - „</w:t>
      </w:r>
      <w:r w:rsidR="00DD48E7">
        <w:rPr>
          <w:szCs w:val="20"/>
        </w:rPr>
        <w:t>Mobilitate urbană durabilă</w:t>
      </w:r>
      <w:r w:rsidR="008639A5" w:rsidRPr="0069081D">
        <w:rPr>
          <w:szCs w:val="20"/>
        </w:rPr>
        <w:t xml:space="preserve">”, Obiectiv specific </w:t>
      </w:r>
      <w:r w:rsidR="00DD48E7">
        <w:rPr>
          <w:szCs w:val="20"/>
        </w:rPr>
        <w:t>2.8</w:t>
      </w:r>
      <w:r w:rsidR="008639A5" w:rsidRPr="0069081D">
        <w:rPr>
          <w:szCs w:val="20"/>
        </w:rPr>
        <w:t xml:space="preserve"> - „</w:t>
      </w:r>
      <w:r w:rsidR="00DD48E7" w:rsidRPr="00DD48E7">
        <w:rPr>
          <w:szCs w:val="20"/>
        </w:rPr>
        <w:t>Promovarea mobilității urbane multimodale sustenabile, ca parte a tranziției către o economie cu zero emisii de dioxid de carbon</w:t>
      </w:r>
      <w:r w:rsidR="00DD48E7">
        <w:rPr>
          <w:szCs w:val="20"/>
        </w:rPr>
        <w:t>”, Acţiunea</w:t>
      </w:r>
      <w:r w:rsidR="008639A5" w:rsidRPr="0069081D">
        <w:rPr>
          <w:szCs w:val="20"/>
        </w:rPr>
        <w:t xml:space="preserve"> - “</w:t>
      </w:r>
      <w:r w:rsidR="00DD48E7" w:rsidRPr="00DD48E7">
        <w:t xml:space="preserve"> </w:t>
      </w:r>
      <w:r w:rsidR="00DD48E7" w:rsidRPr="00DD48E7">
        <w:rPr>
          <w:szCs w:val="20"/>
        </w:rPr>
        <w:t>Sprijin pentru transport urban sustenabil și durabil</w:t>
      </w:r>
      <w:r w:rsidR="008639A5" w:rsidRPr="0069081D">
        <w:rPr>
          <w:szCs w:val="20"/>
        </w:rPr>
        <w:t>”</w:t>
      </w:r>
      <w:r w:rsidR="008639A5">
        <w:rPr>
          <w:szCs w:val="20"/>
        </w:rPr>
        <w:t xml:space="preserve">, </w:t>
      </w:r>
      <w:r w:rsidR="008639A5" w:rsidRPr="0069081D">
        <w:rPr>
          <w:szCs w:val="20"/>
        </w:rPr>
        <w:t>apel de proiecte</w:t>
      </w:r>
      <w:r w:rsidR="008639A5" w:rsidRPr="0069081D">
        <w:rPr>
          <w:i/>
          <w:szCs w:val="20"/>
        </w:rPr>
        <w:t xml:space="preserve"> </w:t>
      </w:r>
      <w:r w:rsidR="00DD48E7">
        <w:rPr>
          <w:szCs w:val="20"/>
        </w:rPr>
        <w:t>PR SV/</w:t>
      </w:r>
      <w:r w:rsidR="00C71538">
        <w:rPr>
          <w:szCs w:val="20"/>
        </w:rPr>
        <w:t>Orașe</w:t>
      </w:r>
      <w:r w:rsidR="008639A5" w:rsidRPr="0069081D">
        <w:rPr>
          <w:szCs w:val="20"/>
        </w:rPr>
        <w:t>/</w:t>
      </w:r>
      <w:r w:rsidR="00DD48E7">
        <w:rPr>
          <w:szCs w:val="20"/>
        </w:rPr>
        <w:t>4</w:t>
      </w:r>
      <w:r w:rsidR="008639A5" w:rsidRPr="0069081D">
        <w:rPr>
          <w:szCs w:val="20"/>
        </w:rPr>
        <w:t>/</w:t>
      </w:r>
      <w:r w:rsidR="00DD48E7">
        <w:rPr>
          <w:szCs w:val="20"/>
        </w:rPr>
        <w:t>2.8</w:t>
      </w:r>
      <w:r w:rsidR="008639A5" w:rsidRPr="0069081D">
        <w:rPr>
          <w:szCs w:val="20"/>
        </w:rPr>
        <w:t>/202</w:t>
      </w:r>
      <w:r w:rsidR="00DD48E7">
        <w:rPr>
          <w:szCs w:val="20"/>
        </w:rPr>
        <w:t>3</w:t>
      </w:r>
      <w:r w:rsidR="008639A5">
        <w:rPr>
          <w:szCs w:val="20"/>
        </w:rPr>
        <w:t>.</w:t>
      </w:r>
    </w:p>
    <w:p w:rsidR="00AF38BC" w:rsidRPr="00C1675D" w:rsidRDefault="00AF38BC" w:rsidP="00724C92">
      <w:pPr>
        <w:jc w:val="both"/>
      </w:pPr>
      <w:bookmarkStart w:id="0" w:name="_GoBack"/>
      <w:bookmarkEnd w:id="0"/>
    </w:p>
    <w:p w:rsidR="00724C92" w:rsidRPr="00C1675D" w:rsidRDefault="00724C92" w:rsidP="00724C92">
      <w:pPr>
        <w:jc w:val="both"/>
      </w:pPr>
      <w:r w:rsidRPr="00C1675D">
        <w:t xml:space="preserve">ART 2. 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>
        <w:t xml:space="preserve"> (daca este cazul)</w:t>
      </w:r>
    </w:p>
    <w:p w:rsidR="00724C92" w:rsidRPr="00C1675D" w:rsidRDefault="00724C92" w:rsidP="00724C92">
      <w:pPr>
        <w:jc w:val="both"/>
      </w:pPr>
    </w:p>
    <w:p w:rsidR="00724C92" w:rsidRPr="00C1675D" w:rsidRDefault="00724C92" w:rsidP="00724C92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:rsidR="00724C92" w:rsidRPr="00C1675D" w:rsidRDefault="00724C92" w:rsidP="00724C92">
      <w:pPr>
        <w:jc w:val="both"/>
      </w:pPr>
    </w:p>
    <w:p w:rsidR="00724C92" w:rsidRPr="004D28F6" w:rsidRDefault="00724C92" w:rsidP="00724C92">
      <w:pPr>
        <w:jc w:val="both"/>
      </w:pPr>
      <w:r w:rsidRPr="004D28F6">
        <w:rPr>
          <w:szCs w:val="22"/>
        </w:rPr>
        <w:lastRenderedPageBreak/>
        <w:t>ART 5. Sumele reprezentând cheltuieli conexe ce pot apărea pe durata implementării proiectului &lt;Titlu proiect&gt;, pentru implementarea proiectului în condiții optime, se vor asigura din ..................</w:t>
      </w:r>
      <w:r w:rsidRPr="004D28F6">
        <w:t>.</w:t>
      </w:r>
    </w:p>
    <w:p w:rsidR="00724C92" w:rsidRPr="004D28F6" w:rsidRDefault="00724C92" w:rsidP="00724C92">
      <w:pPr>
        <w:jc w:val="both"/>
      </w:pPr>
    </w:p>
    <w:p w:rsidR="008639A5" w:rsidRPr="004D28F6" w:rsidRDefault="00724C92" w:rsidP="008639A5">
      <w:pPr>
        <w:jc w:val="both"/>
      </w:pPr>
      <w:r w:rsidRPr="004D28F6">
        <w:t>ART 6. Se vor asigura toate resursele financiare necesare implementării proiectului în condițiile rambursării/ decontării ulterioare a cheltuielilor din instrumente structurale.</w:t>
      </w:r>
    </w:p>
    <w:p w:rsidR="008639A5" w:rsidRPr="004D28F6" w:rsidRDefault="008639A5" w:rsidP="008639A5">
      <w:pPr>
        <w:jc w:val="both"/>
      </w:pPr>
    </w:p>
    <w:p w:rsidR="008639A5" w:rsidRPr="00735C26" w:rsidRDefault="00D768C1" w:rsidP="008639A5">
      <w:pPr>
        <w:jc w:val="both"/>
      </w:pPr>
      <w:r w:rsidRPr="009320AF">
        <w:rPr>
          <w:szCs w:val="20"/>
          <w:rPrChange w:id="1" w:author="TGJ2" w:date="2023-10-10T13:48:00Z">
            <w:rPr>
              <w:szCs w:val="20"/>
              <w:highlight w:val="yellow"/>
            </w:rPr>
          </w:rPrChange>
        </w:rPr>
        <w:t>Art. 7</w:t>
      </w:r>
      <w:r w:rsidR="00B116FF" w:rsidRPr="009320AF">
        <w:rPr>
          <w:szCs w:val="20"/>
          <w:rPrChange w:id="2" w:author="TGJ2" w:date="2023-10-10T13:48:00Z">
            <w:rPr>
              <w:szCs w:val="20"/>
              <w:highlight w:val="yellow"/>
            </w:rPr>
          </w:rPrChange>
        </w:rPr>
        <w:t>.</w:t>
      </w:r>
      <w:r w:rsidRPr="009320AF">
        <w:rPr>
          <w:szCs w:val="20"/>
          <w:rPrChange w:id="3" w:author="TGJ2" w:date="2023-10-10T13:48:00Z">
            <w:rPr>
              <w:szCs w:val="20"/>
              <w:highlight w:val="yellow"/>
            </w:rPr>
          </w:rPrChange>
        </w:rPr>
        <w:t xml:space="preserve"> </w:t>
      </w:r>
      <w:r w:rsidR="00AF38BC" w:rsidRPr="009320AF">
        <w:rPr>
          <w:i/>
          <w:szCs w:val="20"/>
          <w:rPrChange w:id="4" w:author="TGJ2" w:date="2023-10-10T13:48:00Z">
            <w:rPr>
              <w:i/>
              <w:szCs w:val="20"/>
              <w:highlight w:val="yellow"/>
            </w:rPr>
          </w:rPrChange>
        </w:rPr>
        <w:t>Dacă este cazul</w:t>
      </w:r>
      <w:r w:rsidR="00AF38BC" w:rsidRPr="009320AF">
        <w:rPr>
          <w:szCs w:val="20"/>
          <w:rPrChange w:id="5" w:author="TGJ2" w:date="2023-10-10T13:48:00Z">
            <w:rPr>
              <w:szCs w:val="20"/>
              <w:highlight w:val="yellow"/>
            </w:rPr>
          </w:rPrChange>
        </w:rPr>
        <w:t xml:space="preserve">, </w:t>
      </w:r>
      <w:r w:rsidRPr="009320AF">
        <w:rPr>
          <w:szCs w:val="20"/>
          <w:rPrChange w:id="6" w:author="TGJ2" w:date="2023-10-10T13:48:00Z">
            <w:rPr>
              <w:szCs w:val="20"/>
              <w:highlight w:val="yellow"/>
            </w:rPr>
          </w:rPrChange>
        </w:rPr>
        <w:t xml:space="preserve">Se vor asigura </w:t>
      </w:r>
      <w:r w:rsidR="008639A5" w:rsidRPr="009320AF">
        <w:rPr>
          <w:szCs w:val="20"/>
          <w:rPrChange w:id="7" w:author="TGJ2" w:date="2023-10-10T13:48:00Z">
            <w:rPr>
              <w:szCs w:val="20"/>
              <w:highlight w:val="yellow"/>
            </w:rPr>
          </w:rPrChange>
        </w:rPr>
        <w:t xml:space="preserve">toate resursele și condiţiile necesare, astfel încât, la momentul recepției lucrărilor implementate prin proiectul finanțat prin PR SV 2021-2027, întregul traseu </w:t>
      </w:r>
      <w:del w:id="8" w:author="TGJ2" w:date="2023-10-10T13:48:00Z">
        <w:r w:rsidR="008639A5" w:rsidRPr="009320AF" w:rsidDel="009320AF">
          <w:rPr>
            <w:szCs w:val="20"/>
            <w:rPrChange w:id="9" w:author="TGJ2" w:date="2023-10-10T13:48:00Z">
              <w:rPr>
                <w:szCs w:val="20"/>
                <w:highlight w:val="yellow"/>
              </w:rPr>
            </w:rPrChange>
          </w:rPr>
          <w:delText>.........</w:delText>
        </w:r>
      </w:del>
      <w:ins w:id="10" w:author="TGJ2" w:date="2023-10-10T13:48:00Z">
        <w:r w:rsidR="009320AF" w:rsidRPr="009320AF">
          <w:rPr>
            <w:szCs w:val="20"/>
            <w:rPrChange w:id="11" w:author="TGJ2" w:date="2023-10-10T13:48:00Z">
              <w:rPr>
                <w:szCs w:val="20"/>
                <w:highlight w:val="yellow"/>
              </w:rPr>
            </w:rPrChange>
          </w:rPr>
          <w:t xml:space="preserve">vizat de proiect </w:t>
        </w:r>
      </w:ins>
      <w:r w:rsidR="008639A5" w:rsidRPr="009320AF">
        <w:rPr>
          <w:szCs w:val="20"/>
          <w:rPrChange w:id="12" w:author="TGJ2" w:date="2023-10-10T13:48:00Z">
            <w:rPr>
              <w:szCs w:val="20"/>
              <w:highlight w:val="yellow"/>
            </w:rPr>
          </w:rPrChange>
        </w:rPr>
        <w:t>să fie funcțional, în integralitatea sa (inclusiv tronsoanele finanțat</w:t>
      </w:r>
      <w:r w:rsidR="0086328D" w:rsidRPr="009320AF">
        <w:rPr>
          <w:szCs w:val="20"/>
          <w:rPrChange w:id="13" w:author="TGJ2" w:date="2023-10-10T13:48:00Z">
            <w:rPr>
              <w:szCs w:val="20"/>
              <w:highlight w:val="yellow"/>
            </w:rPr>
          </w:rPrChange>
        </w:rPr>
        <w:t>e din alte surse de finanțare).</w:t>
      </w:r>
    </w:p>
    <w:p w:rsidR="00D768C1" w:rsidRPr="004D28F6" w:rsidRDefault="00D768C1" w:rsidP="00724C92">
      <w:pPr>
        <w:jc w:val="both"/>
      </w:pPr>
    </w:p>
    <w:p w:rsidR="00290CC9" w:rsidRPr="004D28F6" w:rsidRDefault="00724C92" w:rsidP="00724C92">
      <w:pPr>
        <w:jc w:val="both"/>
      </w:pPr>
      <w:r w:rsidRPr="004D28F6">
        <w:t xml:space="preserve">ART </w:t>
      </w:r>
      <w:r w:rsidR="00D768C1" w:rsidRPr="004D28F6">
        <w:t>8</w:t>
      </w:r>
      <w:r w:rsidRPr="004D28F6">
        <w:t xml:space="preserve">. </w:t>
      </w:r>
      <w:r w:rsidR="00290CC9" w:rsidRPr="004D28F6">
        <w:t>Sumele reprezentând cheltuieli de mentenanță</w:t>
      </w:r>
      <w:r w:rsidR="00AF38BC" w:rsidRPr="004D28F6">
        <w:t xml:space="preserve"> și</w:t>
      </w:r>
      <w:r w:rsidR="000933DA" w:rsidRPr="004D28F6">
        <w:t xml:space="preserve"> întreținere</w:t>
      </w:r>
      <w:r w:rsidR="00CA5BBE" w:rsidRPr="004D28F6">
        <w:t xml:space="preserve"> </w:t>
      </w:r>
      <w:r w:rsidR="00AF38BC" w:rsidRPr="004D28F6">
        <w:t>și serviciile asociate necesare aferente</w:t>
      </w:r>
      <w:r w:rsidR="00290CC9" w:rsidRPr="004D28F6">
        <w:t xml:space="preserve"> proiectului </w:t>
      </w:r>
      <w:r w:rsidR="00290CC9" w:rsidRPr="004D28F6">
        <w:rPr>
          <w:lang w:val="en-US"/>
        </w:rPr>
        <w:t>&lt;</w:t>
      </w:r>
      <w:proofErr w:type="spellStart"/>
      <w:r w:rsidR="00290CC9" w:rsidRPr="004D28F6">
        <w:rPr>
          <w:lang w:val="en-US"/>
        </w:rPr>
        <w:t>Titlu</w:t>
      </w:r>
      <w:proofErr w:type="spellEnd"/>
      <w:r w:rsidR="00290CC9" w:rsidRPr="004D28F6">
        <w:rPr>
          <w:lang w:val="en-US"/>
        </w:rPr>
        <w:t xml:space="preserve"> </w:t>
      </w:r>
      <w:proofErr w:type="spellStart"/>
      <w:r w:rsidR="00290CC9" w:rsidRPr="004D28F6">
        <w:rPr>
          <w:lang w:val="en-US"/>
        </w:rPr>
        <w:t>proiect</w:t>
      </w:r>
      <w:proofErr w:type="spellEnd"/>
      <w:r w:rsidR="00290CC9" w:rsidRPr="004D28F6">
        <w:rPr>
          <w:lang w:val="en-US"/>
        </w:rPr>
        <w:t>&gt;</w:t>
      </w:r>
      <w:r w:rsidR="00AF38BC" w:rsidRPr="004D28F6">
        <w:rPr>
          <w:lang w:val="en-US"/>
        </w:rPr>
        <w:t>,</w:t>
      </w:r>
      <w:r w:rsidR="00290CC9" w:rsidRPr="004D28F6">
        <w:rPr>
          <w:lang w:val="en-US"/>
        </w:rPr>
        <w:t xml:space="preserve"> pe</w:t>
      </w:r>
      <w:r w:rsidR="00AF38BC" w:rsidRPr="004D28F6">
        <w:rPr>
          <w:lang w:val="en-US"/>
        </w:rPr>
        <w:t xml:space="preserve"> </w:t>
      </w:r>
      <w:r w:rsidR="00290CC9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perioada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în</w:t>
      </w:r>
      <w:proofErr w:type="spellEnd"/>
      <w:r w:rsidR="00AF38BC" w:rsidRPr="004D28F6">
        <w:rPr>
          <w:lang w:val="en-US"/>
        </w:rPr>
        <w:t xml:space="preserve"> care </w:t>
      </w:r>
      <w:proofErr w:type="spellStart"/>
      <w:r w:rsidR="00AF38BC" w:rsidRPr="004D28F6">
        <w:rPr>
          <w:lang w:val="en-US"/>
        </w:rPr>
        <w:t>caracterul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durabil</w:t>
      </w:r>
      <w:proofErr w:type="spellEnd"/>
      <w:r w:rsidR="00AF38BC" w:rsidRPr="004D28F6">
        <w:rPr>
          <w:lang w:val="en-US"/>
        </w:rPr>
        <w:t xml:space="preserve"> al </w:t>
      </w:r>
      <w:proofErr w:type="spellStart"/>
      <w:r w:rsidR="00AF38BC" w:rsidRPr="004D28F6">
        <w:rPr>
          <w:lang w:val="en-US"/>
        </w:rPr>
        <w:t>operațiunii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trebuie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menținut</w:t>
      </w:r>
      <w:proofErr w:type="spellEnd"/>
      <w:r w:rsidR="00AF38BC" w:rsidRPr="004D28F6">
        <w:rPr>
          <w:lang w:val="en-US"/>
        </w:rPr>
        <w:t xml:space="preserve"> (5 </w:t>
      </w:r>
      <w:proofErr w:type="spellStart"/>
      <w:r w:rsidR="00AF38BC" w:rsidRPr="004D28F6">
        <w:rPr>
          <w:lang w:val="en-US"/>
        </w:rPr>
        <w:t>ani</w:t>
      </w:r>
      <w:proofErr w:type="spellEnd"/>
      <w:r w:rsidR="00AF38BC" w:rsidRPr="004D28F6">
        <w:rPr>
          <w:lang w:val="en-US"/>
        </w:rPr>
        <w:t xml:space="preserve"> de la data </w:t>
      </w:r>
      <w:proofErr w:type="spellStart"/>
      <w:r w:rsidR="00AF38BC" w:rsidRPr="004D28F6">
        <w:rPr>
          <w:lang w:val="en-US"/>
        </w:rPr>
        <w:t>efecturării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plății</w:t>
      </w:r>
      <w:proofErr w:type="spellEnd"/>
      <w:r w:rsidR="00AF38BC" w:rsidRPr="004D28F6">
        <w:rPr>
          <w:lang w:val="en-US"/>
        </w:rPr>
        <w:t xml:space="preserve"> finale </w:t>
      </w:r>
      <w:proofErr w:type="spellStart"/>
      <w:r w:rsidR="00AF38BC" w:rsidRPr="004D28F6">
        <w:rPr>
          <w:lang w:val="en-US"/>
        </w:rPr>
        <w:t>în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cadrul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contractului</w:t>
      </w:r>
      <w:proofErr w:type="spellEnd"/>
      <w:r w:rsidR="00AF38BC" w:rsidRPr="004D28F6">
        <w:rPr>
          <w:lang w:val="en-US"/>
        </w:rPr>
        <w:t xml:space="preserve"> de </w:t>
      </w:r>
      <w:proofErr w:type="spellStart"/>
      <w:r w:rsidR="00AF38BC" w:rsidRPr="004D28F6">
        <w:rPr>
          <w:lang w:val="en-US"/>
        </w:rPr>
        <w:t>finanțare</w:t>
      </w:r>
      <w:proofErr w:type="spellEnd"/>
      <w:r w:rsidR="00AF38BC" w:rsidRPr="004D28F6">
        <w:rPr>
          <w:lang w:val="en-US"/>
        </w:rPr>
        <w:t xml:space="preserve">), </w:t>
      </w:r>
      <w:r w:rsidR="00290CC9" w:rsidRPr="004D28F6">
        <w:t>se vor suporta de către..............................</w:t>
      </w:r>
    </w:p>
    <w:p w:rsidR="008639A5" w:rsidRPr="004D28F6" w:rsidRDefault="008639A5" w:rsidP="00724C92">
      <w:pPr>
        <w:jc w:val="both"/>
      </w:pPr>
    </w:p>
    <w:p w:rsidR="00724C92" w:rsidRPr="004D28F6" w:rsidRDefault="00290CC9" w:rsidP="00724C92">
      <w:pPr>
        <w:jc w:val="both"/>
      </w:pPr>
      <w:r w:rsidRPr="004D28F6">
        <w:t xml:space="preserve">ART </w:t>
      </w:r>
      <w:r w:rsidR="00D768C1" w:rsidRPr="004D28F6">
        <w:t>9</w:t>
      </w:r>
      <w:r w:rsidRPr="004D28F6">
        <w:t xml:space="preserve">. </w:t>
      </w:r>
      <w:r w:rsidR="00724C92" w:rsidRPr="004D28F6">
        <w:t>Se împuternicește .............. &lt;Nume și prenume&gt; ........... să semeneze toate actele necesare şi contractul de finanţare în numele &lt;.............&gt;</w:t>
      </w:r>
      <w:r w:rsidR="00691304" w:rsidRPr="004D28F6">
        <w:t xml:space="preserve"> şi al Partenerului, dacă</w:t>
      </w:r>
      <w:r w:rsidR="00724C92" w:rsidRPr="004D28F6">
        <w:t xml:space="preserve"> este cazul.</w:t>
      </w:r>
    </w:p>
    <w:p w:rsidR="00724C92" w:rsidRPr="004D28F6" w:rsidRDefault="00724C92" w:rsidP="00724C92">
      <w:pPr>
        <w:jc w:val="both"/>
      </w:pPr>
    </w:p>
    <w:p w:rsidR="00724C92" w:rsidRPr="004D28F6" w:rsidRDefault="00724C92" w:rsidP="00724C92">
      <w:pPr>
        <w:jc w:val="both"/>
      </w:pPr>
      <w:r w:rsidRPr="004D28F6">
        <w:t xml:space="preserve">ART </w:t>
      </w:r>
      <w:r w:rsidR="00D768C1" w:rsidRPr="004D28F6">
        <w:t>10</w:t>
      </w:r>
      <w:r w:rsidRPr="004D28F6">
        <w:t xml:space="preserve">. </w:t>
      </w:r>
      <w:r w:rsidR="00691304" w:rsidRPr="004D28F6">
        <w:rPr>
          <w:i/>
        </w:rPr>
        <w:t>Dacă este cazul</w:t>
      </w:r>
      <w:r w:rsidR="00691304" w:rsidRPr="004D28F6">
        <w:t xml:space="preserve">, </w:t>
      </w:r>
      <w:r w:rsidRPr="004D28F6">
        <w:t>Prezenta hotărâre se va comunica de către secretarul &lt;</w:t>
      </w:r>
      <w:r w:rsidR="0086328D">
        <w:t>Municipiul reședință de Județ/</w:t>
      </w:r>
      <w:r w:rsidRPr="004D28F6">
        <w:t>Municipiul/Judeţ/ Oraş/ Comună ...&gt; în vederea ducerii sale la îndeplinire:</w:t>
      </w:r>
    </w:p>
    <w:p w:rsidR="00724C92" w:rsidRPr="004D28F6" w:rsidRDefault="00724C92" w:rsidP="00724C92">
      <w:pPr>
        <w:numPr>
          <w:ilvl w:val="0"/>
          <w:numId w:val="6"/>
        </w:numPr>
        <w:spacing w:before="0" w:after="0"/>
        <w:jc w:val="both"/>
      </w:pPr>
      <w:r w:rsidRPr="004D28F6">
        <w:t>Primarul/ Președintele &lt;Nume și prenume&gt; &lt;</w:t>
      </w:r>
      <w:r w:rsidR="0086328D">
        <w:t>Municipiul reședință de Județ/</w:t>
      </w:r>
      <w:r w:rsidRPr="004D28F6">
        <w:t>Municipiul/Judeţ/ Oraş/ Comună ...&gt;</w:t>
      </w:r>
    </w:p>
    <w:p w:rsidR="00724C92" w:rsidRPr="004D28F6" w:rsidRDefault="00724C92" w:rsidP="00724C92">
      <w:pPr>
        <w:numPr>
          <w:ilvl w:val="0"/>
          <w:numId w:val="6"/>
        </w:numPr>
        <w:spacing w:before="0" w:after="0"/>
        <w:jc w:val="both"/>
      </w:pPr>
      <w:r w:rsidRPr="004D28F6">
        <w:t>....</w:t>
      </w:r>
    </w:p>
    <w:p w:rsidR="00724C92" w:rsidRPr="004D28F6" w:rsidRDefault="00724C92" w:rsidP="00724C92">
      <w:pPr>
        <w:jc w:val="both"/>
      </w:pPr>
      <w:r w:rsidRPr="004D28F6">
        <w:t xml:space="preserve">ART </w:t>
      </w:r>
      <w:r w:rsidR="00290CC9" w:rsidRPr="004D28F6">
        <w:t>1</w:t>
      </w:r>
      <w:r w:rsidR="00D768C1" w:rsidRPr="004D28F6">
        <w:t>1</w:t>
      </w:r>
      <w:r w:rsidRPr="004D28F6">
        <w:t xml:space="preserve">. </w:t>
      </w:r>
      <w:r w:rsidR="00691304" w:rsidRPr="004D28F6">
        <w:rPr>
          <w:i/>
        </w:rPr>
        <w:t>Dacă este cazul</w:t>
      </w:r>
      <w:r w:rsidR="00691304" w:rsidRPr="004D28F6">
        <w:t xml:space="preserve">, </w:t>
      </w:r>
      <w:r w:rsidRPr="004D28F6">
        <w:t>Prezenta hotărâre va fi adusă la cunoştinţa publică prin afişare la sediul CL/CJ &lt;</w:t>
      </w:r>
      <w:r w:rsidR="0086328D">
        <w:t>Municipiul reședință de Județ/</w:t>
      </w:r>
      <w:r w:rsidRPr="004D28F6">
        <w:t>Municipiul/Judeţ/ Oraş/ Comună ...&gt; şi publicare pe site-ul propriu Primăriei/ Consiliului Judeţean al &lt;</w:t>
      </w:r>
      <w:r w:rsidR="0086328D">
        <w:t>Municipiului reședință de Județ/</w:t>
      </w:r>
      <w:r w:rsidRPr="004D28F6">
        <w:t xml:space="preserve">Municipiului/Judeţ/ Oraş/ Comună ...&gt;. </w:t>
      </w:r>
    </w:p>
    <w:p w:rsidR="00724C92" w:rsidRPr="004D28F6" w:rsidRDefault="00724C92" w:rsidP="00724C92">
      <w:pPr>
        <w:jc w:val="both"/>
      </w:pPr>
    </w:p>
    <w:p w:rsidR="00724C92" w:rsidRPr="004D28F6" w:rsidRDefault="00724C92" w:rsidP="00724C92">
      <w:pPr>
        <w:jc w:val="both"/>
      </w:pPr>
      <w:r w:rsidRPr="004D28F6">
        <w:t xml:space="preserve">Prezenta hotărâre a fost adoptată astăzi, &lt;DATA&gt;, cu un număr de ... voturi pentru, voturi abţineri..., voturi împotrivă ..., din totalul de ... consilieri </w:t>
      </w:r>
      <w:r w:rsidR="00350DC4" w:rsidRPr="004D28F6">
        <w:t>/ membri p</w:t>
      </w:r>
      <w:r w:rsidRPr="004D28F6">
        <w:t>rezenţi.</w:t>
      </w:r>
    </w:p>
    <w:p w:rsidR="00724C92" w:rsidRPr="004D28F6" w:rsidRDefault="00724C92" w:rsidP="00724C92">
      <w:pPr>
        <w:ind w:left="360"/>
        <w:jc w:val="both"/>
      </w:pPr>
    </w:p>
    <w:p w:rsidR="00724C92" w:rsidRPr="004D28F6" w:rsidRDefault="00724C92" w:rsidP="00724C92">
      <w:pPr>
        <w:ind w:left="360"/>
        <w:jc w:val="both"/>
      </w:pP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right"/>
      </w:pPr>
      <w:r>
        <w:t>SECRETAR</w:t>
      </w:r>
    </w:p>
    <w:p w:rsidR="00724C92" w:rsidRPr="00674250" w:rsidRDefault="00724C92" w:rsidP="00724C92">
      <w:pPr>
        <w:ind w:left="360"/>
        <w:jc w:val="right"/>
      </w:pPr>
      <w:r>
        <w:t>..............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Default="00724C92" w:rsidP="00724C92">
      <w:pPr>
        <w:jc w:val="both"/>
        <w:rPr>
          <w:b/>
          <w:spacing w:val="26"/>
          <w:szCs w:val="28"/>
        </w:rPr>
      </w:pPr>
    </w:p>
    <w:p w:rsidR="00FB6EBC" w:rsidRPr="00FB6EBC" w:rsidRDefault="00FB6EBC" w:rsidP="00FB6EBC"/>
    <w:sectPr w:rsidR="00FB6EBC" w:rsidRPr="00FB6EBC" w:rsidSect="00C37337">
      <w:headerReference w:type="default" r:id="rId8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5064" w:rsidRDefault="00425064" w:rsidP="00FD00D6">
      <w:pPr>
        <w:spacing w:before="0" w:after="0"/>
      </w:pPr>
      <w:r>
        <w:separator/>
      </w:r>
    </w:p>
  </w:endnote>
  <w:endnote w:type="continuationSeparator" w:id="0">
    <w:p w:rsidR="00425064" w:rsidRDefault="00425064" w:rsidP="00FD00D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5064" w:rsidRDefault="00425064" w:rsidP="00FD00D6">
      <w:pPr>
        <w:spacing w:before="0" w:after="0"/>
      </w:pPr>
      <w:r>
        <w:separator/>
      </w:r>
    </w:p>
  </w:footnote>
  <w:footnote w:type="continuationSeparator" w:id="0">
    <w:p w:rsidR="00425064" w:rsidRDefault="00425064" w:rsidP="00FD00D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FA7E47" w:rsidRPr="00FA7E47" w:rsidTr="008408A4">
      <w:tc>
        <w:tcPr>
          <w:tcW w:w="8041" w:type="dxa"/>
          <w:tcBorders>
            <w:bottom w:val="single" w:sz="4" w:space="0" w:color="333333"/>
          </w:tcBorders>
        </w:tcPr>
        <w:p w:rsidR="00FA7E47" w:rsidRPr="00FA7E47" w:rsidRDefault="00FA7E47" w:rsidP="00FA7E47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spacing w:val="-2"/>
              <w:sz w:val="16"/>
              <w:szCs w:val="16"/>
            </w:rPr>
          </w:pPr>
          <w:r w:rsidRPr="00FA7E47">
            <w:rPr>
              <w:rFonts w:cs="Calibri"/>
              <w:b/>
              <w:spacing w:val="-2"/>
              <w:sz w:val="16"/>
              <w:szCs w:val="16"/>
            </w:rPr>
            <w:t>Programul Regional Sud-Vest Oltenia 2021-2027</w:t>
          </w:r>
        </w:p>
        <w:p w:rsidR="00FA7E47" w:rsidRPr="00FA7E47" w:rsidRDefault="00FA7E47" w:rsidP="00FA7E47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color w:val="000000"/>
              <w:spacing w:val="-2"/>
              <w:sz w:val="16"/>
              <w:szCs w:val="16"/>
            </w:rPr>
          </w:pPr>
          <w:r w:rsidRPr="00FA7E47">
            <w:rPr>
              <w:rFonts w:cs="Calibri"/>
              <w:b/>
              <w:spacing w:val="-2"/>
              <w:sz w:val="16"/>
              <w:szCs w:val="16"/>
            </w:rPr>
            <w:t>Prioritatea 4 - Mobilitate urbană durabilă</w:t>
          </w:r>
        </w:p>
        <w:p w:rsidR="00FA7E47" w:rsidRPr="00FA7E47" w:rsidRDefault="00FA7E47" w:rsidP="00FA7E47">
          <w:pPr>
            <w:spacing w:before="0" w:after="0"/>
            <w:jc w:val="both"/>
            <w:rPr>
              <w:b/>
              <w:sz w:val="16"/>
              <w:szCs w:val="16"/>
              <w:lang w:eastAsia="ro-RO"/>
            </w:rPr>
          </w:pPr>
          <w:r w:rsidRPr="00FA7E47">
            <w:rPr>
              <w:b/>
              <w:sz w:val="16"/>
              <w:szCs w:val="16"/>
              <w:lang w:eastAsia="ro-RO"/>
            </w:rPr>
            <w:t>Obiectiv specific 2.8 – Promovarea mobilității urbane multimodale sustenabile, ca parte a tranziției către o economie cu zero emisii de dioxid de carbon</w:t>
          </w:r>
        </w:p>
        <w:p w:rsidR="00FA7E47" w:rsidRPr="00FA7E47" w:rsidRDefault="00FA7E47" w:rsidP="00FA7E47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spacing w:val="-2"/>
              <w:sz w:val="16"/>
              <w:szCs w:val="16"/>
              <w:lang w:val="fr-FR"/>
            </w:rPr>
          </w:pPr>
          <w:proofErr w:type="spellStart"/>
          <w:r w:rsidRPr="00FA7E47">
            <w:rPr>
              <w:rFonts w:cs="Calibri"/>
              <w:b/>
              <w:spacing w:val="-2"/>
              <w:sz w:val="16"/>
              <w:szCs w:val="16"/>
              <w:lang w:val="fr-FR"/>
            </w:rPr>
            <w:t>Acţiunea</w:t>
          </w:r>
          <w:proofErr w:type="spellEnd"/>
          <w:r w:rsidRPr="00FA7E47">
            <w:rPr>
              <w:rFonts w:cs="Calibri"/>
              <w:b/>
              <w:spacing w:val="-2"/>
              <w:sz w:val="16"/>
              <w:szCs w:val="16"/>
              <w:lang w:val="fr-FR"/>
            </w:rPr>
            <w:t xml:space="preserve">  - </w:t>
          </w:r>
          <w:r w:rsidRPr="00FA7E47">
            <w:rPr>
              <w:rFonts w:cs="Calibri"/>
              <w:b/>
              <w:bCs/>
              <w:spacing w:val="-2"/>
              <w:sz w:val="16"/>
              <w:szCs w:val="16"/>
            </w:rPr>
            <w:t>Sprijin pentru transport urban sustenabil si durabil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FA7E47" w:rsidRPr="00FA7E47" w:rsidRDefault="00FA7E47" w:rsidP="00FA7E47">
          <w:pPr>
            <w:tabs>
              <w:tab w:val="center" w:pos="4536"/>
              <w:tab w:val="right" w:pos="9072"/>
            </w:tabs>
            <w:spacing w:before="0" w:after="0"/>
            <w:jc w:val="center"/>
            <w:rPr>
              <w:rFonts w:cs="Calibri"/>
              <w:sz w:val="16"/>
              <w:szCs w:val="16"/>
              <w:lang w:eastAsia="ro-RO"/>
            </w:rPr>
          </w:pPr>
        </w:p>
      </w:tc>
    </w:tr>
    <w:tr w:rsidR="00FA7E47" w:rsidRPr="00FA7E47" w:rsidTr="008408A4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FA7E47" w:rsidRPr="00FA7E47" w:rsidRDefault="00FA7E47" w:rsidP="00FA7E47">
          <w:pPr>
            <w:tabs>
              <w:tab w:val="center" w:pos="4536"/>
              <w:tab w:val="right" w:pos="9072"/>
            </w:tabs>
            <w:spacing w:before="0" w:after="0"/>
            <w:jc w:val="both"/>
            <w:rPr>
              <w:rFonts w:cs="Calibri"/>
              <w:b/>
              <w:bCs/>
              <w:sz w:val="16"/>
              <w:szCs w:val="16"/>
              <w:lang w:eastAsia="ro-RO"/>
            </w:rPr>
          </w:pPr>
        </w:p>
      </w:tc>
    </w:tr>
  </w:tbl>
  <w:p w:rsidR="00FD00D6" w:rsidRPr="00FA7E47" w:rsidRDefault="00FA7E47" w:rsidP="00FA7E47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 w:after="0"/>
      <w:ind w:right="57"/>
      <w:jc w:val="center"/>
      <w:rPr>
        <w:rFonts w:cs="Calibri"/>
        <w:b/>
        <w:spacing w:val="-2"/>
        <w:sz w:val="16"/>
        <w:szCs w:val="16"/>
        <w:lang w:val="pt-BR"/>
      </w:rPr>
    </w:pPr>
    <w:r w:rsidRPr="00FA7E47">
      <w:rPr>
        <w:rFonts w:cs="Calibri"/>
        <w:spacing w:val="-2"/>
        <w:sz w:val="16"/>
        <w:szCs w:val="16"/>
        <w:lang w:val="fr-FR"/>
      </w:rPr>
      <w:t xml:space="preserve">                                                     </w:t>
    </w:r>
    <w:r>
      <w:rPr>
        <w:rFonts w:cs="Calibri"/>
        <w:spacing w:val="-2"/>
        <w:sz w:val="16"/>
        <w:szCs w:val="16"/>
        <w:lang w:val="fr-FR"/>
      </w:rPr>
      <w:t xml:space="preserve">          </w:t>
    </w:r>
    <w:del w:id="14" w:author="TGJ2" w:date="2023-11-02T16:22:00Z">
      <w:r w:rsidDel="00834838">
        <w:rPr>
          <w:rFonts w:cs="Calibri"/>
          <w:spacing w:val="-2"/>
          <w:sz w:val="16"/>
          <w:szCs w:val="16"/>
          <w:lang w:val="fr-FR"/>
        </w:rPr>
        <w:delText xml:space="preserve">  </w:delText>
      </w:r>
    </w:del>
    <w:r>
      <w:rPr>
        <w:rFonts w:cs="Calibri"/>
        <w:spacing w:val="-2"/>
        <w:sz w:val="16"/>
        <w:szCs w:val="16"/>
        <w:lang w:val="fr-FR"/>
      </w:rPr>
      <w:t xml:space="preserve">          </w:t>
    </w:r>
    <w:del w:id="15" w:author="TGJ2" w:date="2023-11-02T16:22:00Z">
      <w:r w:rsidDel="00834838">
        <w:rPr>
          <w:rFonts w:cs="Calibri"/>
          <w:spacing w:val="-2"/>
          <w:sz w:val="16"/>
          <w:szCs w:val="16"/>
          <w:lang w:val="fr-FR"/>
        </w:rPr>
        <w:delText xml:space="preserve">  </w:delText>
      </w:r>
    </w:del>
    <w:del w:id="16" w:author="TGJ2" w:date="2023-11-02T16:21:00Z">
      <w:r w:rsidDel="00834838">
        <w:rPr>
          <w:rFonts w:cs="Calibri"/>
          <w:spacing w:val="-2"/>
          <w:sz w:val="16"/>
          <w:szCs w:val="16"/>
          <w:lang w:val="fr-FR"/>
        </w:rPr>
        <w:delText xml:space="preserve">   </w:delText>
      </w:r>
      <w:r w:rsidRPr="00FA7E47" w:rsidDel="00834838">
        <w:rPr>
          <w:rFonts w:cs="Calibri"/>
          <w:spacing w:val="-2"/>
          <w:sz w:val="16"/>
          <w:szCs w:val="16"/>
          <w:lang w:val="fr-FR"/>
        </w:rPr>
        <w:delText xml:space="preserve"> </w:delText>
      </w:r>
    </w:del>
    <w:r w:rsidRPr="00FA7E47">
      <w:rPr>
        <w:rFonts w:cs="Calibri"/>
        <w:spacing w:val="-2"/>
        <w:sz w:val="16"/>
        <w:szCs w:val="16"/>
        <w:lang w:val="fr-FR"/>
      </w:rPr>
      <w:t xml:space="preserve"> </w:t>
    </w:r>
    <w:proofErr w:type="spellStart"/>
    <w:r w:rsidRPr="00FA7E47">
      <w:rPr>
        <w:rFonts w:cs="Calibri"/>
        <w:b/>
        <w:spacing w:val="-2"/>
        <w:sz w:val="16"/>
        <w:szCs w:val="16"/>
        <w:lang w:val="en-US"/>
      </w:rPr>
      <w:t>Ghidul</w:t>
    </w:r>
    <w:proofErr w:type="spellEnd"/>
    <w:r w:rsidRPr="00FA7E47">
      <w:rPr>
        <w:rFonts w:cs="Calibri"/>
        <w:b/>
        <w:spacing w:val="-2"/>
        <w:sz w:val="16"/>
        <w:szCs w:val="16"/>
        <w:lang w:val="en-US"/>
      </w:rPr>
      <w:t xml:space="preserve"> </w:t>
    </w:r>
    <w:proofErr w:type="spellStart"/>
    <w:r w:rsidRPr="00FA7E47">
      <w:rPr>
        <w:rFonts w:cs="Calibri"/>
        <w:b/>
        <w:spacing w:val="-2"/>
        <w:sz w:val="16"/>
        <w:szCs w:val="16"/>
        <w:lang w:val="en-US"/>
      </w:rPr>
      <w:t>Solicitantului</w:t>
    </w:r>
    <w:proofErr w:type="spellEnd"/>
    <w:r w:rsidRPr="00FA7E47">
      <w:rPr>
        <w:rFonts w:cs="Calibri"/>
        <w:b/>
        <w:spacing w:val="-2"/>
        <w:sz w:val="16"/>
        <w:szCs w:val="16"/>
        <w:lang w:val="en-US"/>
      </w:rPr>
      <w:t xml:space="preserve"> - </w:t>
    </w:r>
    <w:proofErr w:type="spellStart"/>
    <w:r w:rsidRPr="00FA7E47">
      <w:rPr>
        <w:rFonts w:cs="Calibri"/>
        <w:b/>
        <w:spacing w:val="-2"/>
        <w:sz w:val="16"/>
        <w:szCs w:val="16"/>
        <w:lang w:val="en-US"/>
      </w:rPr>
      <w:t>Apel</w:t>
    </w:r>
    <w:proofErr w:type="spellEnd"/>
    <w:r w:rsidRPr="00FA7E47">
      <w:rPr>
        <w:rFonts w:cs="Calibri"/>
        <w:b/>
        <w:spacing w:val="-2"/>
        <w:sz w:val="16"/>
        <w:szCs w:val="16"/>
        <w:lang w:val="en-US"/>
      </w:rPr>
      <w:t xml:space="preserve"> de </w:t>
    </w:r>
    <w:proofErr w:type="spellStart"/>
    <w:r w:rsidRPr="00FA7E47">
      <w:rPr>
        <w:rFonts w:cs="Calibri"/>
        <w:b/>
        <w:spacing w:val="-2"/>
        <w:sz w:val="16"/>
        <w:szCs w:val="16"/>
        <w:lang w:val="en-US"/>
      </w:rPr>
      <w:t>proiecte</w:t>
    </w:r>
    <w:proofErr w:type="spellEnd"/>
    <w:r w:rsidRPr="00FA7E47">
      <w:rPr>
        <w:rFonts w:cs="Calibri"/>
        <w:b/>
        <w:spacing w:val="-2"/>
        <w:sz w:val="16"/>
        <w:szCs w:val="16"/>
        <w:lang w:val="en-US"/>
      </w:rPr>
      <w:t xml:space="preserve"> </w:t>
    </w:r>
    <w:proofErr w:type="spellStart"/>
    <w:r w:rsidRPr="00FA7E47">
      <w:rPr>
        <w:rFonts w:cs="Calibri"/>
        <w:b/>
        <w:spacing w:val="-2"/>
        <w:sz w:val="16"/>
        <w:szCs w:val="16"/>
        <w:lang w:val="en-US"/>
      </w:rPr>
      <w:t>nr</w:t>
    </w:r>
    <w:proofErr w:type="spellEnd"/>
    <w:r w:rsidRPr="00FA7E47">
      <w:rPr>
        <w:rFonts w:cs="Calibri"/>
        <w:b/>
        <w:spacing w:val="-2"/>
        <w:sz w:val="16"/>
        <w:szCs w:val="16"/>
        <w:lang w:val="en-US"/>
      </w:rPr>
      <w:t xml:space="preserve">. </w:t>
    </w:r>
    <w:r w:rsidRPr="00FA7E47">
      <w:rPr>
        <w:rFonts w:cs="Calibri"/>
        <w:b/>
        <w:spacing w:val="-2"/>
        <w:sz w:val="16"/>
        <w:szCs w:val="16"/>
        <w:lang w:val="pt-BR"/>
      </w:rPr>
      <w:t>PR SV/</w:t>
    </w:r>
    <w:del w:id="17" w:author="TGJ2" w:date="2023-11-02T16:21:00Z">
      <w:r w:rsidRPr="00FA7E47" w:rsidDel="00834838">
        <w:rPr>
          <w:rFonts w:cs="Calibri"/>
          <w:b/>
          <w:spacing w:val="-2"/>
          <w:sz w:val="16"/>
          <w:szCs w:val="16"/>
          <w:lang w:val="pt-BR"/>
        </w:rPr>
        <w:delText>RJ</w:delText>
      </w:r>
    </w:del>
    <w:r w:rsidR="00886A7E">
      <w:rPr>
        <w:rFonts w:cs="Calibri"/>
        <w:b/>
        <w:spacing w:val="-2"/>
        <w:sz w:val="16"/>
        <w:szCs w:val="16"/>
        <w:lang w:val="pt-BR"/>
      </w:rPr>
      <w:t>Orașe</w:t>
    </w:r>
    <w:r w:rsidRPr="00FA7E47">
      <w:rPr>
        <w:rFonts w:cs="Calibri"/>
        <w:b/>
        <w:spacing w:val="-2"/>
        <w:sz w:val="16"/>
        <w:szCs w:val="16"/>
        <w:lang w:val="pt-BR"/>
      </w:rPr>
      <w:t>/4/2.8/2023</w:t>
    </w:r>
    <w:r w:rsidR="00DA463C">
      <w:rPr>
        <w:rFonts w:cs="Calibri"/>
        <w:b/>
        <w:sz w:val="16"/>
        <w:szCs w:val="16"/>
        <w:lang w:val="pt-BR"/>
      </w:rPr>
      <w:t>- Model F</w:t>
    </w:r>
  </w:p>
  <w:p w:rsidR="00FD00D6" w:rsidRPr="00567C76" w:rsidRDefault="00FD00D6" w:rsidP="00FD00D6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:rsidR="00FD00D6" w:rsidRDefault="00FD00D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7864132"/>
    <w:multiLevelType w:val="hybridMultilevel"/>
    <w:tmpl w:val="C5D2B498"/>
    <w:lvl w:ilvl="0" w:tplc="58704C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080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GJ2">
    <w15:presenceInfo w15:providerId="None" w15:userId="TGJ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758"/>
    <w:rsid w:val="000933DA"/>
    <w:rsid w:val="000D2533"/>
    <w:rsid w:val="000E2715"/>
    <w:rsid w:val="000E7DBE"/>
    <w:rsid w:val="0010300F"/>
    <w:rsid w:val="001571E5"/>
    <w:rsid w:val="001B289F"/>
    <w:rsid w:val="001B61A6"/>
    <w:rsid w:val="002148DE"/>
    <w:rsid w:val="00290CC9"/>
    <w:rsid w:val="002E0E0A"/>
    <w:rsid w:val="00350DC4"/>
    <w:rsid w:val="003674E3"/>
    <w:rsid w:val="00371331"/>
    <w:rsid w:val="00425064"/>
    <w:rsid w:val="00444CAB"/>
    <w:rsid w:val="00444DDA"/>
    <w:rsid w:val="00461F4C"/>
    <w:rsid w:val="0047147E"/>
    <w:rsid w:val="004C4262"/>
    <w:rsid w:val="004D28F6"/>
    <w:rsid w:val="0054509D"/>
    <w:rsid w:val="005830CF"/>
    <w:rsid w:val="00596538"/>
    <w:rsid w:val="005A20C0"/>
    <w:rsid w:val="00691304"/>
    <w:rsid w:val="006D725E"/>
    <w:rsid w:val="0071297F"/>
    <w:rsid w:val="00722D9A"/>
    <w:rsid w:val="00724C92"/>
    <w:rsid w:val="00735C26"/>
    <w:rsid w:val="007543B8"/>
    <w:rsid w:val="00834838"/>
    <w:rsid w:val="0084642C"/>
    <w:rsid w:val="0086328D"/>
    <w:rsid w:val="008639A5"/>
    <w:rsid w:val="00870C16"/>
    <w:rsid w:val="00886A7E"/>
    <w:rsid w:val="008A0002"/>
    <w:rsid w:val="008F034F"/>
    <w:rsid w:val="009034E0"/>
    <w:rsid w:val="009320AF"/>
    <w:rsid w:val="0095219E"/>
    <w:rsid w:val="009C35EC"/>
    <w:rsid w:val="00A21862"/>
    <w:rsid w:val="00A34E54"/>
    <w:rsid w:val="00A703A4"/>
    <w:rsid w:val="00AB0E4C"/>
    <w:rsid w:val="00AB266B"/>
    <w:rsid w:val="00AD5C4A"/>
    <w:rsid w:val="00AD738D"/>
    <w:rsid w:val="00AF38BC"/>
    <w:rsid w:val="00B116FF"/>
    <w:rsid w:val="00B42515"/>
    <w:rsid w:val="00B51CFB"/>
    <w:rsid w:val="00B90066"/>
    <w:rsid w:val="00C37337"/>
    <w:rsid w:val="00C71538"/>
    <w:rsid w:val="00C84758"/>
    <w:rsid w:val="00CA5BBE"/>
    <w:rsid w:val="00D768C1"/>
    <w:rsid w:val="00DA01D9"/>
    <w:rsid w:val="00DA463C"/>
    <w:rsid w:val="00DC6792"/>
    <w:rsid w:val="00DD48E7"/>
    <w:rsid w:val="00DD48F8"/>
    <w:rsid w:val="00E00476"/>
    <w:rsid w:val="00EC5012"/>
    <w:rsid w:val="00F3305E"/>
    <w:rsid w:val="00FA7E47"/>
    <w:rsid w:val="00FB6EBC"/>
    <w:rsid w:val="00FD0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D4065026-AFCE-4D5C-8C5B-DEF52DCE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FD00D6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FD00D6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FD00D6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FD00D6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9413B6-5944-4D93-AADD-45B336BF5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TGJ2</cp:lastModifiedBy>
  <cp:revision>8</cp:revision>
  <cp:lastPrinted>2017-11-22T08:35:00Z</cp:lastPrinted>
  <dcterms:created xsi:type="dcterms:W3CDTF">2023-10-09T09:33:00Z</dcterms:created>
  <dcterms:modified xsi:type="dcterms:W3CDTF">2023-11-03T10:38:00Z</dcterms:modified>
</cp:coreProperties>
</file>