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2893"/>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38"/>
        <w:gridCol w:w="454"/>
        <w:gridCol w:w="142"/>
        <w:gridCol w:w="438"/>
        <w:gridCol w:w="6"/>
        <w:gridCol w:w="123"/>
        <w:gridCol w:w="963"/>
      </w:tblGrid>
      <w:tr w:rsidR="008A070D" w:rsidRPr="00FD0EDA" w14:paraId="68EF52F3" w14:textId="77777777" w:rsidTr="004A3F5D">
        <w:trPr>
          <w:trHeight w:val="20"/>
          <w:tblHeader/>
        </w:trPr>
        <w:tc>
          <w:tcPr>
            <w:tcW w:w="10365" w:type="dxa"/>
            <w:gridSpan w:val="2"/>
            <w:tcBorders>
              <w:bottom w:val="single" w:sz="4" w:space="0" w:color="auto"/>
            </w:tcBorders>
          </w:tcPr>
          <w:p w14:paraId="67637762" w14:textId="17A4CB7B" w:rsidR="00A9198D" w:rsidRPr="00FD0EDA" w:rsidRDefault="00436B3F" w:rsidP="00FD0EDA">
            <w:pPr>
              <w:pStyle w:val="BodyText"/>
              <w:spacing w:before="0" w:after="0"/>
              <w:rPr>
                <w:rFonts w:asciiTheme="minorHAnsi" w:hAnsiTheme="minorHAnsi" w:cstheme="minorHAnsi"/>
                <w:b/>
                <w:bCs/>
                <w:szCs w:val="20"/>
                <w:lang w:val="it-IT"/>
              </w:rPr>
            </w:pPr>
            <w:r w:rsidRPr="00FD0EDA">
              <w:rPr>
                <w:rFonts w:asciiTheme="minorHAnsi" w:hAnsiTheme="minorHAnsi" w:cstheme="minorHAnsi"/>
                <w:b/>
                <w:bCs/>
                <w:szCs w:val="20"/>
                <w:lang w:val="it-IT"/>
              </w:rPr>
              <w:t xml:space="preserve">Anexa III </w:t>
            </w:r>
            <w:r w:rsidR="00DA648C" w:rsidRPr="00FD0EDA">
              <w:rPr>
                <w:rFonts w:asciiTheme="minorHAnsi" w:hAnsiTheme="minorHAnsi" w:cstheme="minorHAnsi"/>
                <w:b/>
                <w:bCs/>
                <w:szCs w:val="20"/>
                <w:lang w:val="it-IT"/>
              </w:rPr>
              <w:t xml:space="preserve">– </w:t>
            </w:r>
            <w:r w:rsidR="00B65034" w:rsidRPr="00FD0EDA">
              <w:rPr>
                <w:rFonts w:asciiTheme="minorHAnsi" w:hAnsiTheme="minorHAnsi" w:cstheme="minorHAnsi"/>
                <w:b/>
                <w:bCs/>
                <w:szCs w:val="20"/>
                <w:lang w:val="it-IT"/>
              </w:rPr>
              <w:t>Listă verificare</w:t>
            </w:r>
          </w:p>
        </w:tc>
        <w:tc>
          <w:tcPr>
            <w:tcW w:w="2417" w:type="dxa"/>
            <w:gridSpan w:val="4"/>
            <w:tcBorders>
              <w:bottom w:val="single" w:sz="4" w:space="0" w:color="auto"/>
            </w:tcBorders>
          </w:tcPr>
          <w:p w14:paraId="6DE7DF7D"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Expert 1</w:t>
            </w:r>
          </w:p>
        </w:tc>
        <w:tc>
          <w:tcPr>
            <w:tcW w:w="1572" w:type="dxa"/>
            <w:gridSpan w:val="4"/>
            <w:tcBorders>
              <w:bottom w:val="single" w:sz="4" w:space="0" w:color="auto"/>
            </w:tcBorders>
          </w:tcPr>
          <w:p w14:paraId="7375A608"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Expert 2</w:t>
            </w:r>
          </w:p>
        </w:tc>
        <w:tc>
          <w:tcPr>
            <w:tcW w:w="1092" w:type="dxa"/>
            <w:gridSpan w:val="3"/>
            <w:tcBorders>
              <w:bottom w:val="single" w:sz="4" w:space="0" w:color="auto"/>
            </w:tcBorders>
          </w:tcPr>
          <w:p w14:paraId="036F8934" w14:textId="77777777" w:rsidR="00A9198D" w:rsidRPr="00FD0EDA" w:rsidRDefault="00A9198D" w:rsidP="00FD0EDA">
            <w:pPr>
              <w:pStyle w:val="BodyText"/>
              <w:spacing w:before="0" w:after="0"/>
              <w:jc w:val="center"/>
              <w:rPr>
                <w:rFonts w:asciiTheme="minorHAnsi" w:hAnsiTheme="minorHAnsi" w:cstheme="minorHAnsi"/>
                <w:b/>
                <w:bCs/>
                <w:szCs w:val="20"/>
                <w:lang w:val="it-IT"/>
              </w:rPr>
            </w:pPr>
          </w:p>
        </w:tc>
      </w:tr>
      <w:tr w:rsidR="008A070D" w:rsidRPr="00FD0EDA" w14:paraId="54BAD3AD" w14:textId="77777777" w:rsidTr="004A3F5D">
        <w:trPr>
          <w:trHeight w:val="20"/>
          <w:tblHeader/>
        </w:trPr>
        <w:tc>
          <w:tcPr>
            <w:tcW w:w="10365" w:type="dxa"/>
            <w:gridSpan w:val="2"/>
            <w:tcBorders>
              <w:bottom w:val="single" w:sz="4" w:space="0" w:color="auto"/>
            </w:tcBorders>
          </w:tcPr>
          <w:p w14:paraId="404E23EC" w14:textId="3543C693" w:rsidR="00A9198D" w:rsidRPr="00FD0EDA" w:rsidRDefault="00FC701B" w:rsidP="00FC701B">
            <w:pPr>
              <w:pStyle w:val="BodyText"/>
              <w:tabs>
                <w:tab w:val="left" w:pos="2400"/>
                <w:tab w:val="center" w:pos="5074"/>
              </w:tabs>
              <w:spacing w:before="0" w:after="0"/>
              <w:rPr>
                <w:rFonts w:asciiTheme="minorHAnsi" w:hAnsiTheme="minorHAnsi" w:cstheme="minorHAnsi"/>
                <w:b/>
                <w:bCs/>
                <w:szCs w:val="20"/>
                <w:lang w:val="it-IT"/>
              </w:rPr>
            </w:pPr>
            <w:r>
              <w:rPr>
                <w:rFonts w:asciiTheme="minorHAnsi" w:hAnsiTheme="minorHAnsi" w:cstheme="minorHAnsi"/>
                <w:b/>
                <w:bCs/>
                <w:szCs w:val="20"/>
                <w:lang w:val="it-IT"/>
              </w:rPr>
              <w:tab/>
            </w:r>
            <w:r>
              <w:rPr>
                <w:rFonts w:asciiTheme="minorHAnsi" w:hAnsiTheme="minorHAnsi" w:cstheme="minorHAnsi"/>
                <w:b/>
                <w:bCs/>
                <w:szCs w:val="20"/>
                <w:lang w:val="it-IT"/>
              </w:rPr>
              <w:tab/>
            </w:r>
            <w:r w:rsidR="00A9198D" w:rsidRPr="00FD0EDA">
              <w:rPr>
                <w:rFonts w:asciiTheme="minorHAnsi" w:hAnsiTheme="minorHAnsi" w:cstheme="minorHAnsi"/>
                <w:b/>
                <w:bCs/>
                <w:szCs w:val="20"/>
                <w:lang w:val="it-IT"/>
              </w:rPr>
              <w:t>Cerinţa/ Criteriul</w:t>
            </w:r>
          </w:p>
        </w:tc>
        <w:tc>
          <w:tcPr>
            <w:tcW w:w="476" w:type="dxa"/>
            <w:tcBorders>
              <w:bottom w:val="single" w:sz="4" w:space="0" w:color="auto"/>
            </w:tcBorders>
          </w:tcPr>
          <w:p w14:paraId="10C4E0F1"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DA</w:t>
            </w:r>
          </w:p>
        </w:tc>
        <w:tc>
          <w:tcPr>
            <w:tcW w:w="488" w:type="dxa"/>
            <w:tcBorders>
              <w:bottom w:val="single" w:sz="4" w:space="0" w:color="auto"/>
            </w:tcBorders>
          </w:tcPr>
          <w:p w14:paraId="6BF6269C"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NU</w:t>
            </w:r>
          </w:p>
        </w:tc>
        <w:tc>
          <w:tcPr>
            <w:tcW w:w="602" w:type="dxa"/>
            <w:tcBorders>
              <w:bottom w:val="single" w:sz="4" w:space="0" w:color="auto"/>
            </w:tcBorders>
          </w:tcPr>
          <w:p w14:paraId="5D341D31"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NA</w:t>
            </w:r>
          </w:p>
        </w:tc>
        <w:tc>
          <w:tcPr>
            <w:tcW w:w="851" w:type="dxa"/>
            <w:tcBorders>
              <w:bottom w:val="single" w:sz="4" w:space="0" w:color="auto"/>
            </w:tcBorders>
          </w:tcPr>
          <w:p w14:paraId="3350B7A5" w14:textId="77777777" w:rsidR="00A9198D" w:rsidRPr="00FD0EDA" w:rsidRDefault="00A9198D" w:rsidP="00FD0EDA">
            <w:pPr>
              <w:pStyle w:val="BodyText"/>
              <w:spacing w:before="0" w:after="0"/>
              <w:ind w:right="-108"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Justificări,</w:t>
            </w:r>
          </w:p>
          <w:p w14:paraId="3AA1FC6C" w14:textId="77777777" w:rsidR="00A9198D" w:rsidRPr="00FD0EDA" w:rsidRDefault="00A9198D" w:rsidP="00FD0EDA">
            <w:pPr>
              <w:pStyle w:val="BodyText"/>
              <w:spacing w:before="0" w:after="0"/>
              <w:ind w:right="-108"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după caz</w:t>
            </w:r>
          </w:p>
        </w:tc>
        <w:tc>
          <w:tcPr>
            <w:tcW w:w="538" w:type="dxa"/>
            <w:tcBorders>
              <w:bottom w:val="single" w:sz="4" w:space="0" w:color="auto"/>
            </w:tcBorders>
          </w:tcPr>
          <w:p w14:paraId="735DA003"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DA</w:t>
            </w:r>
          </w:p>
        </w:tc>
        <w:tc>
          <w:tcPr>
            <w:tcW w:w="454" w:type="dxa"/>
            <w:tcBorders>
              <w:bottom w:val="single" w:sz="4" w:space="0" w:color="auto"/>
            </w:tcBorders>
          </w:tcPr>
          <w:p w14:paraId="69D078B1" w14:textId="77777777" w:rsidR="00A9198D" w:rsidRPr="00FD0EDA" w:rsidRDefault="00A9198D" w:rsidP="00FD0EDA">
            <w:pPr>
              <w:pStyle w:val="BodyText"/>
              <w:spacing w:before="0" w:after="0"/>
              <w:ind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NU</w:t>
            </w:r>
          </w:p>
        </w:tc>
        <w:tc>
          <w:tcPr>
            <w:tcW w:w="580" w:type="dxa"/>
            <w:gridSpan w:val="2"/>
            <w:tcBorders>
              <w:bottom w:val="single" w:sz="4" w:space="0" w:color="auto"/>
            </w:tcBorders>
          </w:tcPr>
          <w:p w14:paraId="7DB303D3"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NA</w:t>
            </w:r>
          </w:p>
        </w:tc>
        <w:tc>
          <w:tcPr>
            <w:tcW w:w="1092" w:type="dxa"/>
            <w:gridSpan w:val="3"/>
            <w:tcBorders>
              <w:bottom w:val="single" w:sz="4" w:space="0" w:color="auto"/>
            </w:tcBorders>
          </w:tcPr>
          <w:p w14:paraId="57A6BA93"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Justificări,</w:t>
            </w:r>
          </w:p>
          <w:p w14:paraId="32507C3C"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Cs/>
                <w:szCs w:val="20"/>
                <w:lang w:val="it-IT"/>
              </w:rPr>
              <w:t>după caz</w:t>
            </w:r>
          </w:p>
        </w:tc>
      </w:tr>
      <w:tr w:rsidR="008A070D" w:rsidRPr="00FD0EDA" w14:paraId="088B8A2E" w14:textId="77777777" w:rsidTr="004A3F5D">
        <w:trPr>
          <w:trHeight w:val="20"/>
          <w:tblHeader/>
        </w:trPr>
        <w:tc>
          <w:tcPr>
            <w:tcW w:w="468" w:type="dxa"/>
            <w:shd w:val="clear" w:color="auto" w:fill="C0C0C0"/>
          </w:tcPr>
          <w:p w14:paraId="1E57716F" w14:textId="77777777" w:rsidR="00A9198D" w:rsidRPr="00FD0EDA" w:rsidRDefault="00A9198D" w:rsidP="00FD0EDA">
            <w:pPr>
              <w:spacing w:before="0" w:after="0"/>
              <w:jc w:val="center"/>
              <w:rPr>
                <w:rFonts w:asciiTheme="minorHAnsi" w:hAnsiTheme="minorHAnsi" w:cstheme="minorHAnsi"/>
                <w:b/>
                <w:bCs/>
                <w:szCs w:val="20"/>
                <w:lang w:val="it-IT"/>
              </w:rPr>
            </w:pPr>
          </w:p>
        </w:tc>
        <w:tc>
          <w:tcPr>
            <w:tcW w:w="13886" w:type="dxa"/>
            <w:gridSpan w:val="9"/>
            <w:shd w:val="clear" w:color="auto" w:fill="C0C0C0"/>
          </w:tcPr>
          <w:p w14:paraId="1BA78425" w14:textId="77777777" w:rsidR="00A9198D" w:rsidRPr="00FD0EDA" w:rsidRDefault="00A9198D" w:rsidP="00FD0EDA">
            <w:pPr>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VERIFICAREA CONFORMITĂŢII ADMINISTRATIVE</w:t>
            </w:r>
          </w:p>
        </w:tc>
        <w:tc>
          <w:tcPr>
            <w:tcW w:w="1092" w:type="dxa"/>
            <w:gridSpan w:val="3"/>
            <w:shd w:val="clear" w:color="auto" w:fill="C0C0C0"/>
          </w:tcPr>
          <w:p w14:paraId="04854A99" w14:textId="77777777" w:rsidR="00A9198D" w:rsidRPr="00FD0EDA" w:rsidRDefault="00A9198D" w:rsidP="00FD0EDA">
            <w:pPr>
              <w:spacing w:before="0" w:after="0"/>
              <w:jc w:val="center"/>
              <w:rPr>
                <w:rFonts w:asciiTheme="minorHAnsi" w:hAnsiTheme="minorHAnsi" w:cstheme="minorHAnsi"/>
                <w:b/>
                <w:bCs/>
                <w:szCs w:val="20"/>
                <w:lang w:val="it-IT"/>
              </w:rPr>
            </w:pPr>
          </w:p>
        </w:tc>
      </w:tr>
      <w:tr w:rsidR="008A070D" w:rsidRPr="00FD0EDA" w14:paraId="03054301" w14:textId="77777777" w:rsidTr="004A3F5D">
        <w:trPr>
          <w:trHeight w:val="20"/>
          <w:tblHeader/>
        </w:trPr>
        <w:tc>
          <w:tcPr>
            <w:tcW w:w="468" w:type="dxa"/>
            <w:shd w:val="clear" w:color="auto" w:fill="C0C0C0"/>
          </w:tcPr>
          <w:p w14:paraId="6C40BBD5" w14:textId="77777777" w:rsidR="00A9198D" w:rsidRPr="00FD0EDA" w:rsidRDefault="00A9198D" w:rsidP="00FD0EDA">
            <w:pPr>
              <w:numPr>
                <w:ilvl w:val="0"/>
                <w:numId w:val="5"/>
              </w:numPr>
              <w:spacing w:before="0" w:after="0"/>
              <w:rPr>
                <w:rFonts w:asciiTheme="minorHAnsi" w:hAnsiTheme="minorHAnsi" w:cstheme="minorHAnsi"/>
                <w:b/>
                <w:bCs/>
                <w:szCs w:val="20"/>
              </w:rPr>
            </w:pPr>
          </w:p>
        </w:tc>
        <w:tc>
          <w:tcPr>
            <w:tcW w:w="13886" w:type="dxa"/>
            <w:gridSpan w:val="9"/>
            <w:shd w:val="clear" w:color="auto" w:fill="C0C0C0"/>
          </w:tcPr>
          <w:p w14:paraId="0A72D245" w14:textId="40E1F428" w:rsidR="00A9198D" w:rsidRPr="00FD0EDA" w:rsidRDefault="00D6583D"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b/>
                <w:bCs/>
                <w:szCs w:val="20"/>
              </w:rPr>
              <w:t>A.</w:t>
            </w:r>
            <w:r w:rsidR="00B65034" w:rsidRPr="00FD0EDA">
              <w:rPr>
                <w:rFonts w:asciiTheme="minorHAnsi" w:hAnsiTheme="minorHAnsi" w:cstheme="minorHAnsi"/>
                <w:b/>
                <w:bCs/>
                <w:szCs w:val="20"/>
              </w:rPr>
              <w:t xml:space="preserve"> </w:t>
            </w:r>
            <w:r w:rsidR="00A9198D" w:rsidRPr="00FD0EDA">
              <w:rPr>
                <w:rFonts w:asciiTheme="minorHAnsi" w:hAnsiTheme="minorHAnsi" w:cstheme="minorHAnsi"/>
                <w:b/>
                <w:bCs/>
                <w:szCs w:val="20"/>
              </w:rPr>
              <w:t>CERERE</w:t>
            </w:r>
            <w:r w:rsidRPr="00FD0EDA">
              <w:rPr>
                <w:rFonts w:asciiTheme="minorHAnsi" w:hAnsiTheme="minorHAnsi" w:cstheme="minorHAnsi"/>
                <w:b/>
                <w:bCs/>
                <w:szCs w:val="20"/>
              </w:rPr>
              <w:t>A</w:t>
            </w:r>
            <w:r w:rsidR="00A9198D" w:rsidRPr="00FD0EDA">
              <w:rPr>
                <w:rFonts w:asciiTheme="minorHAnsi" w:hAnsiTheme="minorHAnsi" w:cstheme="minorHAnsi"/>
                <w:b/>
                <w:bCs/>
                <w:szCs w:val="20"/>
              </w:rPr>
              <w:t xml:space="preserve"> DE FINANŢARE</w:t>
            </w:r>
            <w:r w:rsidR="009A30C2" w:rsidRPr="00FD0EDA">
              <w:rPr>
                <w:rFonts w:asciiTheme="minorHAnsi" w:hAnsiTheme="minorHAnsi" w:cstheme="minorHAnsi"/>
                <w:b/>
                <w:bCs/>
                <w:szCs w:val="20"/>
              </w:rPr>
              <w:t xml:space="preserve">   </w:t>
            </w:r>
            <w:r w:rsidR="009A30C2" w:rsidRPr="00FD0EDA">
              <w:rPr>
                <w:rFonts w:asciiTheme="minorHAnsi" w:hAnsiTheme="minorHAnsi" w:cstheme="minorHAnsi"/>
                <w:b/>
                <w:bCs/>
                <w:color w:val="000000" w:themeColor="text1"/>
                <w:szCs w:val="20"/>
                <w:lang w:val="en-US" w:eastAsia="ro-RO"/>
              </w:rPr>
              <w:t xml:space="preserve">Se </w:t>
            </w:r>
            <w:proofErr w:type="spellStart"/>
            <w:r w:rsidR="009A30C2" w:rsidRPr="00FD0EDA">
              <w:rPr>
                <w:rFonts w:asciiTheme="minorHAnsi" w:hAnsiTheme="minorHAnsi" w:cstheme="minorHAnsi"/>
                <w:b/>
                <w:bCs/>
                <w:color w:val="000000" w:themeColor="text1"/>
                <w:szCs w:val="20"/>
                <w:lang w:val="en-US" w:eastAsia="ro-RO"/>
              </w:rPr>
              <w:t>verifică</w:t>
            </w:r>
            <w:proofErr w:type="spellEnd"/>
            <w:r w:rsidR="009A30C2" w:rsidRPr="00FD0EDA">
              <w:rPr>
                <w:rFonts w:asciiTheme="minorHAnsi" w:hAnsiTheme="minorHAnsi" w:cstheme="minorHAnsi"/>
                <w:b/>
                <w:bCs/>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la </w:t>
            </w:r>
            <w:proofErr w:type="spellStart"/>
            <w:r w:rsidR="009A30C2" w:rsidRPr="00FD0EDA">
              <w:rPr>
                <w:rFonts w:asciiTheme="minorHAnsi" w:hAnsiTheme="minorHAnsi" w:cstheme="minorHAnsi"/>
                <w:color w:val="000000" w:themeColor="text1"/>
                <w:szCs w:val="20"/>
                <w:lang w:val="en-US" w:eastAsia="ro-RO"/>
              </w:rPr>
              <w:t>finalul</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etapei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evaluare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unul</w:t>
            </w:r>
            <w:proofErr w:type="spellEnd"/>
            <w:r w:rsidR="009A30C2" w:rsidRPr="00FD0EDA">
              <w:rPr>
                <w:rFonts w:asciiTheme="minorHAnsi" w:hAnsiTheme="minorHAnsi" w:cstheme="minorHAnsi"/>
                <w:color w:val="000000" w:themeColor="text1"/>
                <w:szCs w:val="20"/>
                <w:lang w:val="en-US" w:eastAsia="ro-RO"/>
              </w:rPr>
              <w:t xml:space="preserve"> din </w:t>
            </w:r>
            <w:proofErr w:type="spellStart"/>
            <w:r w:rsidR="009A30C2" w:rsidRPr="00FD0EDA">
              <w:rPr>
                <w:rFonts w:asciiTheme="minorHAnsi" w:hAnsiTheme="minorHAnsi" w:cstheme="minorHAnsi"/>
                <w:color w:val="000000" w:themeColor="text1"/>
                <w:szCs w:val="20"/>
                <w:lang w:val="en-US" w:eastAsia="ro-RO"/>
              </w:rPr>
              <w:t>criteriile</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mai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jos</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este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bifat</w:t>
            </w:r>
            <w:proofErr w:type="spellEnd"/>
            <w:r w:rsidR="009A30C2" w:rsidRPr="00FD0EDA">
              <w:rPr>
                <w:rFonts w:asciiTheme="minorHAnsi" w:hAnsiTheme="minorHAnsi" w:cstheme="minorHAnsi"/>
                <w:color w:val="000000" w:themeColor="text1"/>
                <w:szCs w:val="20"/>
                <w:lang w:val="en-US" w:eastAsia="ro-RO"/>
              </w:rPr>
              <w:t xml:space="preserve"> cu NU, </w:t>
            </w:r>
            <w:proofErr w:type="spellStart"/>
            <w:r w:rsidR="009A30C2" w:rsidRPr="00FD0EDA">
              <w:rPr>
                <w:rFonts w:asciiTheme="minorHAnsi" w:hAnsiTheme="minorHAnsi" w:cstheme="minorHAnsi"/>
                <w:color w:val="000000" w:themeColor="text1"/>
                <w:szCs w:val="20"/>
                <w:lang w:val="en-US" w:eastAsia="ro-RO"/>
              </w:rPr>
              <w:t>caz</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care </w:t>
            </w:r>
            <w:proofErr w:type="spellStart"/>
            <w:r w:rsidR="009A30C2" w:rsidRPr="00FD0EDA">
              <w:rPr>
                <w:rFonts w:asciiTheme="minorHAnsi" w:hAnsiTheme="minorHAnsi" w:cstheme="minorHAnsi"/>
                <w:color w:val="000000" w:themeColor="text1"/>
                <w:szCs w:val="20"/>
                <w:lang w:val="en-US" w:eastAsia="ro-RO"/>
              </w:rPr>
              <w:t>proiectul</w:t>
            </w:r>
            <w:proofErr w:type="spellEnd"/>
            <w:r w:rsidR="00891942"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se </w:t>
            </w:r>
            <w:proofErr w:type="spellStart"/>
            <w:r w:rsidR="009A30C2" w:rsidRPr="00FD0EDA">
              <w:rPr>
                <w:rFonts w:asciiTheme="minorHAnsi" w:hAnsiTheme="minorHAnsi" w:cstheme="minorHAnsi"/>
                <w:color w:val="000000" w:themeColor="text1"/>
                <w:szCs w:val="20"/>
                <w:lang w:val="en-US" w:eastAsia="ro-RO"/>
              </w:rPr>
              <w:t>va</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respinge</w:t>
            </w:r>
            <w:proofErr w:type="spellEnd"/>
            <w:r w:rsidR="009A30C2" w:rsidRPr="00FD0EDA">
              <w:rPr>
                <w:rFonts w:asciiTheme="minorHAnsi" w:hAnsiTheme="minorHAnsi" w:cstheme="minorHAnsi"/>
                <w:color w:val="000000" w:themeColor="text1"/>
                <w:szCs w:val="20"/>
                <w:lang w:val="en-US" w:eastAsia="ro-RO"/>
              </w:rPr>
              <w:t>.</w:t>
            </w:r>
            <w:r w:rsidR="00891942"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Se pot </w:t>
            </w:r>
            <w:proofErr w:type="spellStart"/>
            <w:r w:rsidR="009A30C2" w:rsidRPr="00FD0EDA">
              <w:rPr>
                <w:rFonts w:asciiTheme="minorHAnsi" w:hAnsiTheme="minorHAnsi" w:cstheme="minorHAnsi"/>
                <w:color w:val="000000" w:themeColor="text1"/>
                <w:szCs w:val="20"/>
                <w:lang w:val="en-US" w:eastAsia="ro-RO"/>
              </w:rPr>
              <w:t>solicita</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clarificări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pentru</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toate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elementele</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mai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jos</w:t>
            </w:r>
            <w:proofErr w:type="spellEnd"/>
            <w:r w:rsidR="009A30C2" w:rsidRPr="00FD0EDA">
              <w:rPr>
                <w:rFonts w:asciiTheme="minorHAnsi" w:hAnsiTheme="minorHAnsi" w:cstheme="minorHAnsi"/>
                <w:color w:val="000000" w:themeColor="text1"/>
                <w:szCs w:val="20"/>
                <w:lang w:val="en-US" w:eastAsia="ro-RO"/>
              </w:rPr>
              <w:t xml:space="preserve">, cu </w:t>
            </w:r>
            <w:proofErr w:type="spellStart"/>
            <w:r w:rsidR="009A30C2" w:rsidRPr="00FD0EDA">
              <w:rPr>
                <w:rFonts w:asciiTheme="minorHAnsi" w:hAnsiTheme="minorHAnsi" w:cstheme="minorHAnsi"/>
                <w:color w:val="000000" w:themeColor="text1"/>
                <w:szCs w:val="20"/>
                <w:lang w:val="en-US" w:eastAsia="ro-RO"/>
              </w:rPr>
              <w:t>exceptiile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precizate</w:t>
            </w:r>
            <w:proofErr w:type="spellEnd"/>
            <w:r w:rsidR="009A30C2" w:rsidRPr="00FD0EDA">
              <w:rPr>
                <w:rFonts w:asciiTheme="minorHAnsi" w:hAnsiTheme="minorHAnsi" w:cstheme="minorHAnsi"/>
                <w:color w:val="000000" w:themeColor="text1"/>
                <w:szCs w:val="20"/>
                <w:lang w:val="en-US" w:eastAsia="ro-RO"/>
              </w:rPr>
              <w:t>.</w:t>
            </w:r>
          </w:p>
        </w:tc>
        <w:tc>
          <w:tcPr>
            <w:tcW w:w="1092" w:type="dxa"/>
            <w:gridSpan w:val="3"/>
            <w:shd w:val="clear" w:color="auto" w:fill="C0C0C0"/>
          </w:tcPr>
          <w:p w14:paraId="71F94627" w14:textId="77777777" w:rsidR="00A9198D" w:rsidRPr="00FD0EDA" w:rsidRDefault="00A9198D" w:rsidP="00FD0EDA">
            <w:pPr>
              <w:spacing w:before="0" w:after="0"/>
              <w:ind w:left="360"/>
              <w:rPr>
                <w:rFonts w:asciiTheme="minorHAnsi" w:hAnsiTheme="minorHAnsi" w:cstheme="minorHAnsi"/>
                <w:b/>
                <w:bCs/>
                <w:szCs w:val="20"/>
              </w:rPr>
            </w:pPr>
          </w:p>
        </w:tc>
      </w:tr>
      <w:tr w:rsidR="008A070D" w:rsidRPr="00FD0EDA" w14:paraId="4E18E09C" w14:textId="77777777" w:rsidTr="004A3F5D">
        <w:trPr>
          <w:trHeight w:val="20"/>
          <w:tblHeader/>
        </w:trPr>
        <w:tc>
          <w:tcPr>
            <w:tcW w:w="10365" w:type="dxa"/>
            <w:gridSpan w:val="2"/>
          </w:tcPr>
          <w:p w14:paraId="14C1EB29" w14:textId="39ACFF68" w:rsidR="00325CEC" w:rsidRPr="00FD0EDA" w:rsidRDefault="009A30C2"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 xml:space="preserve">- A fost depusă în termenul prevăzut în </w:t>
            </w:r>
            <w:r w:rsidR="00891942" w:rsidRPr="00FD0EDA">
              <w:rPr>
                <w:rFonts w:asciiTheme="minorHAnsi" w:hAnsiTheme="minorHAnsi" w:cstheme="minorHAnsi"/>
                <w:szCs w:val="20"/>
              </w:rPr>
              <w:t xml:space="preserve">capitolul </w:t>
            </w:r>
            <w:r w:rsidR="00757359" w:rsidRPr="00FD0EDA">
              <w:rPr>
                <w:rFonts w:asciiTheme="minorHAnsi" w:hAnsiTheme="minorHAnsi" w:cstheme="minorHAnsi"/>
                <w:szCs w:val="20"/>
              </w:rPr>
              <w:t>4.3</w:t>
            </w:r>
            <w:r w:rsidR="00891942" w:rsidRPr="00FD0EDA">
              <w:rPr>
                <w:rFonts w:asciiTheme="minorHAnsi" w:hAnsiTheme="minorHAnsi" w:cstheme="minorHAnsi"/>
                <w:szCs w:val="20"/>
              </w:rPr>
              <w:t xml:space="preserve"> din ghidul specific</w:t>
            </w:r>
            <w:r w:rsidRPr="00FD0EDA">
              <w:rPr>
                <w:rFonts w:asciiTheme="minorHAnsi" w:hAnsiTheme="minorHAnsi" w:cstheme="minorHAnsi"/>
                <w:szCs w:val="20"/>
              </w:rPr>
              <w:t xml:space="preserve">? </w:t>
            </w:r>
          </w:p>
          <w:p w14:paraId="23F875E4" w14:textId="2668EB5F" w:rsidR="00E6333D" w:rsidRPr="00FD0EDA" w:rsidRDefault="009A30C2"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b/>
                <w:szCs w:val="20"/>
              </w:rPr>
              <w:t>Se verifică:</w:t>
            </w:r>
            <w:r w:rsidRPr="00FD0EDA">
              <w:rPr>
                <w:rFonts w:asciiTheme="minorHAnsi" w:hAnsiTheme="minorHAnsi" w:cstheme="minorHAnsi"/>
                <w:szCs w:val="20"/>
              </w:rPr>
              <w:t xml:space="preserve"> dacă data și ora depunerii din MySMIS</w:t>
            </w:r>
            <w:r w:rsidR="00325A5B" w:rsidRPr="00FD0EDA">
              <w:rPr>
                <w:rFonts w:asciiTheme="minorHAnsi" w:hAnsiTheme="minorHAnsi" w:cstheme="minorHAnsi"/>
                <w:szCs w:val="20"/>
              </w:rPr>
              <w:t xml:space="preserve"> 2021/2021+</w:t>
            </w:r>
            <w:r w:rsidR="00325CEC" w:rsidRPr="00FD0EDA">
              <w:rPr>
                <w:rFonts w:asciiTheme="minorHAnsi" w:hAnsiTheme="minorHAnsi" w:cstheme="minorHAnsi"/>
                <w:szCs w:val="20"/>
              </w:rPr>
              <w:t xml:space="preserve"> </w:t>
            </w:r>
            <w:r w:rsidRPr="00FD0EDA">
              <w:rPr>
                <w:rFonts w:asciiTheme="minorHAnsi" w:hAnsiTheme="minorHAnsi" w:cstheme="minorHAnsi"/>
                <w:szCs w:val="20"/>
              </w:rPr>
              <w:t xml:space="preserve">respectă prevederile </w:t>
            </w:r>
            <w:r w:rsidR="00891942" w:rsidRPr="00FD0EDA">
              <w:rPr>
                <w:rFonts w:asciiTheme="minorHAnsi" w:hAnsiTheme="minorHAnsi" w:cstheme="minorHAnsi"/>
                <w:szCs w:val="20"/>
              </w:rPr>
              <w:t xml:space="preserve"> ghidului specific </w:t>
            </w:r>
            <w:r w:rsidRPr="00FD0EDA">
              <w:rPr>
                <w:rFonts w:asciiTheme="minorHAnsi" w:hAnsiTheme="minorHAnsi" w:cstheme="minorHAnsi"/>
                <w:szCs w:val="20"/>
              </w:rPr>
              <w:t>.</w:t>
            </w:r>
            <w:r w:rsidR="00891942" w:rsidRPr="00FD0EDA">
              <w:rPr>
                <w:rFonts w:asciiTheme="minorHAnsi" w:hAnsiTheme="minorHAnsi" w:cstheme="minorHAnsi"/>
                <w:szCs w:val="20"/>
              </w:rPr>
              <w:t xml:space="preserve"> </w:t>
            </w:r>
            <w:r w:rsidRPr="00FD0EDA">
              <w:rPr>
                <w:rFonts w:asciiTheme="minorHAnsi" w:hAnsiTheme="minorHAnsi" w:cstheme="minorHAnsi"/>
                <w:szCs w:val="20"/>
              </w:rPr>
              <w:t>Dacă cererea de finanțare este depusă după termenul</w:t>
            </w:r>
            <w:r w:rsidR="00891942" w:rsidRPr="00FD0EDA">
              <w:rPr>
                <w:rFonts w:asciiTheme="minorHAnsi" w:hAnsiTheme="minorHAnsi" w:cstheme="minorHAnsi"/>
                <w:szCs w:val="20"/>
              </w:rPr>
              <w:t xml:space="preserve"> </w:t>
            </w:r>
            <w:r w:rsidRPr="00FD0EDA">
              <w:rPr>
                <w:rFonts w:asciiTheme="minorHAnsi" w:hAnsiTheme="minorHAnsi" w:cstheme="minorHAnsi"/>
                <w:szCs w:val="20"/>
              </w:rPr>
              <w:t xml:space="preserve">maxim menționat în ghidul solicitantului de finanțare,cererea de finanțare se respinge). </w:t>
            </w:r>
          </w:p>
          <w:p w14:paraId="5478E858" w14:textId="43BC1A18" w:rsidR="00E6333D" w:rsidRPr="00FD0EDA" w:rsidRDefault="002C7227" w:rsidP="00FD0EDA">
            <w:pPr>
              <w:pStyle w:val="Header"/>
              <w:tabs>
                <w:tab w:val="clear" w:pos="4320"/>
                <w:tab w:val="center" w:pos="639"/>
              </w:tabs>
              <w:spacing w:before="0" w:after="0"/>
              <w:ind w:left="360"/>
              <w:jc w:val="both"/>
              <w:rPr>
                <w:rFonts w:asciiTheme="minorHAnsi" w:hAnsiTheme="minorHAnsi" w:cstheme="minorHAnsi"/>
                <w:strike/>
                <w:szCs w:val="20"/>
                <w:lang w:val="it-IT"/>
              </w:rPr>
            </w:pPr>
            <w:r w:rsidRPr="00FD0EDA">
              <w:rPr>
                <w:rFonts w:asciiTheme="minorHAnsi" w:hAnsiTheme="minorHAnsi" w:cstheme="minorHAnsi"/>
                <w:szCs w:val="20"/>
              </w:rPr>
              <w:t>-</w:t>
            </w:r>
            <w:r w:rsidR="00A9198D" w:rsidRPr="00FD0EDA">
              <w:rPr>
                <w:rFonts w:asciiTheme="minorHAnsi" w:hAnsiTheme="minorHAnsi" w:cstheme="minorHAnsi"/>
                <w:szCs w:val="20"/>
              </w:rPr>
              <w:t xml:space="preserve">Cererea de finanțare </w:t>
            </w:r>
            <w:r w:rsidR="00F307E8" w:rsidRPr="00FD0EDA">
              <w:rPr>
                <w:rFonts w:asciiTheme="minorHAnsi" w:hAnsiTheme="minorHAnsi" w:cstheme="minorHAnsi"/>
                <w:szCs w:val="20"/>
              </w:rPr>
              <w:t xml:space="preserve"> (CF) are toate rubricile aplicabile completate cu datel</w:t>
            </w:r>
            <w:r w:rsidR="00DB7DFB" w:rsidRPr="00FD0EDA">
              <w:rPr>
                <w:rFonts w:asciiTheme="minorHAnsi" w:hAnsiTheme="minorHAnsi" w:cstheme="minorHAnsi"/>
                <w:szCs w:val="20"/>
              </w:rPr>
              <w:t>e solicitate în ghidul specific</w:t>
            </w:r>
            <w:r w:rsidR="00436B3F" w:rsidRPr="00FD0EDA">
              <w:rPr>
                <w:rFonts w:asciiTheme="minorHAnsi" w:hAnsiTheme="minorHAnsi" w:cstheme="minorHAnsi"/>
                <w:szCs w:val="20"/>
                <w:lang w:val="en-US"/>
              </w:rPr>
              <w:t>?</w:t>
            </w:r>
          </w:p>
        </w:tc>
        <w:tc>
          <w:tcPr>
            <w:tcW w:w="476" w:type="dxa"/>
          </w:tcPr>
          <w:p w14:paraId="3D766909" w14:textId="77777777" w:rsidR="00A9198D" w:rsidRPr="00FD0EDA" w:rsidRDefault="00A9198D" w:rsidP="00FD0EDA">
            <w:pPr>
              <w:spacing w:before="0" w:after="0"/>
              <w:rPr>
                <w:rFonts w:asciiTheme="minorHAnsi" w:hAnsiTheme="minorHAnsi" w:cstheme="minorHAnsi"/>
                <w:szCs w:val="20"/>
                <w:lang w:val="it-IT"/>
              </w:rPr>
            </w:pPr>
          </w:p>
        </w:tc>
        <w:tc>
          <w:tcPr>
            <w:tcW w:w="488" w:type="dxa"/>
          </w:tcPr>
          <w:p w14:paraId="02A85BC9" w14:textId="77777777" w:rsidR="00A9198D" w:rsidRPr="00FD0EDA" w:rsidRDefault="00A9198D" w:rsidP="00FD0EDA">
            <w:pPr>
              <w:spacing w:before="0" w:after="0"/>
              <w:rPr>
                <w:rFonts w:asciiTheme="minorHAnsi" w:hAnsiTheme="minorHAnsi" w:cstheme="minorHAnsi"/>
                <w:szCs w:val="20"/>
                <w:lang w:val="it-IT"/>
              </w:rPr>
            </w:pPr>
          </w:p>
        </w:tc>
        <w:tc>
          <w:tcPr>
            <w:tcW w:w="602" w:type="dxa"/>
          </w:tcPr>
          <w:p w14:paraId="0FD5D583" w14:textId="77777777" w:rsidR="00A9198D" w:rsidRPr="00FD0EDA" w:rsidRDefault="00A9198D" w:rsidP="00FD0EDA">
            <w:pPr>
              <w:spacing w:before="0" w:after="0"/>
              <w:rPr>
                <w:rFonts w:asciiTheme="minorHAnsi" w:hAnsiTheme="minorHAnsi" w:cstheme="minorHAnsi"/>
                <w:szCs w:val="20"/>
                <w:lang w:val="it-IT"/>
              </w:rPr>
            </w:pPr>
          </w:p>
        </w:tc>
        <w:tc>
          <w:tcPr>
            <w:tcW w:w="851" w:type="dxa"/>
          </w:tcPr>
          <w:p w14:paraId="196CAB81" w14:textId="77777777" w:rsidR="00A9198D" w:rsidRPr="00FD0EDA" w:rsidRDefault="00A9198D" w:rsidP="00FD0EDA">
            <w:pPr>
              <w:spacing w:before="0" w:after="0"/>
              <w:rPr>
                <w:rFonts w:asciiTheme="minorHAnsi" w:hAnsiTheme="minorHAnsi" w:cstheme="minorHAnsi"/>
                <w:szCs w:val="20"/>
                <w:lang w:val="it-IT"/>
              </w:rPr>
            </w:pPr>
          </w:p>
        </w:tc>
        <w:tc>
          <w:tcPr>
            <w:tcW w:w="538" w:type="dxa"/>
          </w:tcPr>
          <w:p w14:paraId="78FC4515" w14:textId="77777777" w:rsidR="00A9198D" w:rsidRPr="00FD0EDA" w:rsidRDefault="00A9198D" w:rsidP="00FD0EDA">
            <w:pPr>
              <w:spacing w:before="0" w:after="0"/>
              <w:rPr>
                <w:rFonts w:asciiTheme="minorHAnsi" w:hAnsiTheme="minorHAnsi" w:cstheme="minorHAnsi"/>
                <w:szCs w:val="20"/>
                <w:lang w:val="it-IT"/>
              </w:rPr>
            </w:pPr>
          </w:p>
        </w:tc>
        <w:tc>
          <w:tcPr>
            <w:tcW w:w="596" w:type="dxa"/>
            <w:gridSpan w:val="2"/>
          </w:tcPr>
          <w:p w14:paraId="00F332F0" w14:textId="77777777" w:rsidR="00A9198D" w:rsidRPr="00FD0EDA" w:rsidRDefault="00A9198D" w:rsidP="00FD0EDA">
            <w:pPr>
              <w:spacing w:before="0" w:after="0"/>
              <w:rPr>
                <w:rFonts w:asciiTheme="minorHAnsi" w:hAnsiTheme="minorHAnsi" w:cstheme="minorHAnsi"/>
                <w:szCs w:val="20"/>
                <w:lang w:val="it-IT"/>
              </w:rPr>
            </w:pPr>
          </w:p>
        </w:tc>
        <w:tc>
          <w:tcPr>
            <w:tcW w:w="438" w:type="dxa"/>
          </w:tcPr>
          <w:p w14:paraId="0CF5E1DB" w14:textId="77777777" w:rsidR="00A9198D" w:rsidRPr="00FD0EDA" w:rsidRDefault="00A9198D" w:rsidP="00FD0EDA">
            <w:pPr>
              <w:spacing w:before="0" w:after="0"/>
              <w:rPr>
                <w:rFonts w:asciiTheme="minorHAnsi" w:hAnsiTheme="minorHAnsi" w:cstheme="minorHAnsi"/>
                <w:szCs w:val="20"/>
                <w:lang w:val="it-IT"/>
              </w:rPr>
            </w:pPr>
          </w:p>
        </w:tc>
        <w:tc>
          <w:tcPr>
            <w:tcW w:w="1092" w:type="dxa"/>
            <w:gridSpan w:val="3"/>
          </w:tcPr>
          <w:p w14:paraId="4FE638AB" w14:textId="77777777" w:rsidR="00A9198D" w:rsidRPr="00FD0EDA" w:rsidRDefault="00A9198D" w:rsidP="00FD0EDA">
            <w:pPr>
              <w:spacing w:before="0" w:after="0"/>
              <w:rPr>
                <w:rFonts w:asciiTheme="minorHAnsi" w:hAnsiTheme="minorHAnsi" w:cstheme="minorHAnsi"/>
                <w:szCs w:val="20"/>
                <w:lang w:val="it-IT"/>
              </w:rPr>
            </w:pPr>
          </w:p>
        </w:tc>
      </w:tr>
      <w:tr w:rsidR="008A070D" w:rsidRPr="00FD0EDA" w14:paraId="70696FF8" w14:textId="77777777" w:rsidTr="004A3F5D">
        <w:trPr>
          <w:trHeight w:val="20"/>
          <w:tblHeader/>
        </w:trPr>
        <w:tc>
          <w:tcPr>
            <w:tcW w:w="10365" w:type="dxa"/>
            <w:gridSpan w:val="2"/>
          </w:tcPr>
          <w:p w14:paraId="77AD10C8" w14:textId="300FA13F" w:rsidR="00A9198D" w:rsidRPr="00FD0EDA" w:rsidRDefault="006F493B"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        </w:t>
            </w:r>
            <w:r w:rsidR="00A9198D" w:rsidRPr="00FD0EDA">
              <w:rPr>
                <w:rFonts w:asciiTheme="minorHAnsi" w:hAnsiTheme="minorHAnsi" w:cstheme="minorHAnsi"/>
                <w:b/>
                <w:szCs w:val="20"/>
                <w:lang w:val="it-IT"/>
              </w:rPr>
              <w:t>Completarea cererii de finanțare</w:t>
            </w:r>
          </w:p>
          <w:p w14:paraId="4DC7E557" w14:textId="77777777" w:rsidR="00891942" w:rsidRPr="00FD0EDA" w:rsidRDefault="009A30C2" w:rsidP="00FD0EDA">
            <w:pPr>
              <w:autoSpaceDE w:val="0"/>
              <w:autoSpaceDN w:val="0"/>
              <w:adjustRightInd w:val="0"/>
              <w:spacing w:before="0" w:after="0"/>
              <w:rPr>
                <w:rFonts w:asciiTheme="minorHAnsi" w:hAnsiTheme="minorHAnsi" w:cstheme="minorHAnsi"/>
                <w:szCs w:val="20"/>
                <w:lang w:val="it-IT"/>
              </w:rPr>
            </w:pPr>
            <w:r w:rsidRPr="00FD0EDA">
              <w:rPr>
                <w:rFonts w:asciiTheme="minorHAnsi" w:hAnsiTheme="minorHAnsi" w:cstheme="minorHAnsi"/>
                <w:szCs w:val="20"/>
                <w:lang w:val="it-IT"/>
              </w:rPr>
              <w:t xml:space="preserve">        </w:t>
            </w:r>
            <w:r w:rsidR="002C7227" w:rsidRPr="00FD0EDA">
              <w:rPr>
                <w:rFonts w:asciiTheme="minorHAnsi" w:hAnsiTheme="minorHAnsi" w:cstheme="minorHAnsi"/>
                <w:szCs w:val="20"/>
                <w:lang w:val="it-IT"/>
              </w:rPr>
              <w:t>-</w:t>
            </w:r>
            <w:r w:rsidR="00A9198D" w:rsidRPr="00FD0EDA">
              <w:rPr>
                <w:rFonts w:asciiTheme="minorHAnsi" w:hAnsiTheme="minorHAnsi" w:cstheme="minorHAnsi"/>
                <w:szCs w:val="20"/>
                <w:lang w:val="it-IT"/>
              </w:rPr>
              <w:t xml:space="preserve">Toate </w:t>
            </w:r>
            <w:r w:rsidR="00231D09" w:rsidRPr="00FD0EDA">
              <w:rPr>
                <w:rFonts w:asciiTheme="minorHAnsi" w:hAnsiTheme="minorHAnsi" w:cstheme="minorHAnsi"/>
                <w:szCs w:val="20"/>
                <w:lang w:val="it-IT"/>
              </w:rPr>
              <w:t xml:space="preserve">rubricile </w:t>
            </w:r>
            <w:r w:rsidR="00A9198D" w:rsidRPr="00FD0EDA">
              <w:rPr>
                <w:rFonts w:asciiTheme="minorHAnsi" w:hAnsiTheme="minorHAnsi" w:cstheme="minorHAnsi"/>
                <w:szCs w:val="20"/>
                <w:lang w:val="it-IT"/>
              </w:rPr>
              <w:t xml:space="preserve">din cererea de finanțare  sunt completate cu datele solicitate </w:t>
            </w:r>
            <w:r w:rsidR="00A2140D" w:rsidRPr="00FD0EDA">
              <w:rPr>
                <w:rFonts w:asciiTheme="minorHAnsi" w:hAnsiTheme="minorHAnsi" w:cstheme="minorHAnsi"/>
                <w:szCs w:val="20"/>
                <w:lang w:val="it-IT"/>
              </w:rPr>
              <w:t xml:space="preserve">pentru specificul apelului de proiecte </w:t>
            </w:r>
            <w:r w:rsidR="00A9198D" w:rsidRPr="00FD0EDA">
              <w:rPr>
                <w:rFonts w:asciiTheme="minorHAnsi" w:hAnsiTheme="minorHAnsi" w:cstheme="minorHAnsi"/>
                <w:szCs w:val="20"/>
                <w:lang w:val="it-IT"/>
              </w:rPr>
              <w:t xml:space="preserve">şi </w:t>
            </w:r>
            <w:r w:rsidR="00891942" w:rsidRPr="00FD0EDA">
              <w:rPr>
                <w:rFonts w:asciiTheme="minorHAnsi" w:hAnsiTheme="minorHAnsi" w:cstheme="minorHAnsi"/>
                <w:szCs w:val="20"/>
                <w:lang w:val="it-IT"/>
              </w:rPr>
              <w:t xml:space="preserve">          </w:t>
            </w:r>
          </w:p>
          <w:p w14:paraId="32566230" w14:textId="4DDD4FAE" w:rsidR="00EA064C" w:rsidRPr="00FD0EDA" w:rsidRDefault="00891942" w:rsidP="00FD0EDA">
            <w:pPr>
              <w:autoSpaceDE w:val="0"/>
              <w:autoSpaceDN w:val="0"/>
              <w:adjustRightInd w:val="0"/>
              <w:spacing w:before="0" w:after="0"/>
              <w:jc w:val="both"/>
              <w:rPr>
                <w:rFonts w:asciiTheme="minorHAnsi" w:hAnsiTheme="minorHAnsi" w:cstheme="minorHAnsi"/>
                <w:i/>
                <w:szCs w:val="20"/>
              </w:rPr>
            </w:pPr>
            <w:r w:rsidRPr="00FD0EDA">
              <w:rPr>
                <w:rFonts w:asciiTheme="minorHAnsi" w:hAnsiTheme="minorHAnsi" w:cstheme="minorHAnsi"/>
                <w:szCs w:val="20"/>
                <w:lang w:val="it-IT"/>
              </w:rPr>
              <w:t xml:space="preserve">        </w:t>
            </w:r>
            <w:r w:rsidR="00A9198D" w:rsidRPr="00FD0EDA">
              <w:rPr>
                <w:rFonts w:asciiTheme="minorHAnsi" w:hAnsiTheme="minorHAnsi" w:cstheme="minorHAnsi"/>
                <w:szCs w:val="20"/>
                <w:lang w:val="it-IT"/>
              </w:rPr>
              <w:t xml:space="preserve">respectă </w:t>
            </w:r>
            <w:r w:rsidR="00F66349" w:rsidRPr="00FD0EDA">
              <w:rPr>
                <w:rFonts w:asciiTheme="minorHAnsi" w:hAnsiTheme="minorHAnsi" w:cstheme="minorHAnsi"/>
                <w:szCs w:val="20"/>
                <w:lang w:val="it-IT"/>
              </w:rPr>
              <w:t xml:space="preserve">modelul prevazut Anexa </w:t>
            </w:r>
            <w:r w:rsidR="00757359" w:rsidRPr="00FD0EDA">
              <w:rPr>
                <w:rFonts w:asciiTheme="minorHAnsi" w:hAnsiTheme="minorHAnsi" w:cstheme="minorHAnsi"/>
                <w:szCs w:val="20"/>
                <w:lang w:val="it-IT"/>
              </w:rPr>
              <w:t>II</w:t>
            </w:r>
            <w:r w:rsidR="00F66349" w:rsidRPr="00FD0EDA">
              <w:rPr>
                <w:rFonts w:asciiTheme="minorHAnsi" w:hAnsiTheme="minorHAnsi" w:cstheme="minorHAnsi"/>
                <w:szCs w:val="20"/>
                <w:lang w:val="it-IT"/>
              </w:rPr>
              <w:t xml:space="preserve"> la </w:t>
            </w:r>
            <w:r w:rsidR="00A9198D" w:rsidRPr="00FD0EDA">
              <w:rPr>
                <w:rFonts w:asciiTheme="minorHAnsi" w:hAnsiTheme="minorHAnsi" w:cstheme="minorHAnsi"/>
                <w:i/>
                <w:szCs w:val="20"/>
                <w:lang w:val="it-IT"/>
              </w:rPr>
              <w:t>Ghidul solicitantului</w:t>
            </w:r>
            <w:r w:rsidR="00A9198D" w:rsidRPr="00FD0EDA">
              <w:rPr>
                <w:rFonts w:asciiTheme="minorHAnsi" w:hAnsiTheme="minorHAnsi" w:cstheme="minorHAnsi"/>
                <w:i/>
                <w:szCs w:val="20"/>
              </w:rPr>
              <w:t>?</w:t>
            </w:r>
            <w:r w:rsidR="009A30C2" w:rsidRPr="00FD0EDA">
              <w:rPr>
                <w:rFonts w:asciiTheme="minorHAnsi" w:hAnsiTheme="minorHAnsi" w:cstheme="minorHAnsi"/>
                <w:i/>
                <w:szCs w:val="20"/>
              </w:rPr>
              <w:t xml:space="preserve"> </w:t>
            </w:r>
          </w:p>
          <w:p w14:paraId="043AAB3A" w14:textId="77777777" w:rsidR="00EA064C" w:rsidRPr="00FD0EDA" w:rsidRDefault="00EA064C" w:rsidP="00FD0EDA">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FD0EDA">
              <w:rPr>
                <w:rFonts w:asciiTheme="minorHAnsi" w:hAnsiTheme="minorHAnsi" w:cstheme="minorHAnsi"/>
                <w:i/>
                <w:szCs w:val="20"/>
              </w:rPr>
              <w:t xml:space="preserve">        </w:t>
            </w:r>
            <w:r w:rsidR="009A30C2" w:rsidRPr="00FD0EDA">
              <w:rPr>
                <w:rFonts w:asciiTheme="minorHAnsi" w:hAnsiTheme="minorHAnsi" w:cstheme="minorHAnsi"/>
                <w:szCs w:val="20"/>
              </w:rPr>
              <w:t>(</w:t>
            </w:r>
            <w:r w:rsidR="009A30C2" w:rsidRPr="00FD0EDA">
              <w:rPr>
                <w:rFonts w:asciiTheme="minorHAnsi" w:hAnsiTheme="minorHAnsi" w:cstheme="minorHAnsi"/>
                <w:b/>
                <w:bCs/>
                <w:color w:val="000000" w:themeColor="text1"/>
                <w:szCs w:val="20"/>
                <w:lang w:val="en-US" w:eastAsia="ro-RO"/>
              </w:rPr>
              <w:t xml:space="preserve">Se </w:t>
            </w:r>
            <w:proofErr w:type="spellStart"/>
            <w:r w:rsidR="009A30C2" w:rsidRPr="00FD0EDA">
              <w:rPr>
                <w:rFonts w:asciiTheme="minorHAnsi" w:hAnsiTheme="minorHAnsi" w:cstheme="minorHAnsi"/>
                <w:b/>
                <w:bCs/>
                <w:color w:val="000000" w:themeColor="text1"/>
                <w:szCs w:val="20"/>
                <w:lang w:val="en-US" w:eastAsia="ro-RO"/>
              </w:rPr>
              <w:t>verifică</w:t>
            </w:r>
            <w:proofErr w:type="spellEnd"/>
            <w:r w:rsidR="009A30C2" w:rsidRPr="00FD0EDA">
              <w:rPr>
                <w:rFonts w:asciiTheme="minorHAnsi" w:hAnsiTheme="minorHAnsi" w:cstheme="minorHAnsi"/>
                <w:b/>
                <w:bCs/>
                <w:color w:val="000000" w:themeColor="text1"/>
                <w:szCs w:val="20"/>
                <w:lang w:val="en-US" w:eastAsia="ro-RO"/>
              </w:rPr>
              <w:t>:</w:t>
            </w:r>
          </w:p>
          <w:p w14:paraId="0D20018F" w14:textId="77777777"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b/>
                <w:bCs/>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completate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cererea</w:t>
            </w:r>
            <w:proofErr w:type="spellEnd"/>
            <w:r w:rsidR="009A30C2" w:rsidRPr="00FD0EDA">
              <w:rPr>
                <w:rFonts w:asciiTheme="minorHAnsi" w:hAnsiTheme="minorHAnsi" w:cstheme="minorHAnsi"/>
                <w:color w:val="000000" w:themeColor="text1"/>
                <w:szCs w:val="20"/>
                <w:lang w:val="en-US" w:eastAsia="ro-RO"/>
              </w:rPr>
              <w:t xml:space="preserve"> de</w:t>
            </w:r>
            <w:r w:rsidR="0089194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sunt</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corelate</w:t>
            </w:r>
            <w:proofErr w:type="spellEnd"/>
            <w:r w:rsidR="009A30C2" w:rsidRPr="00FD0EDA">
              <w:rPr>
                <w:rFonts w:asciiTheme="minorHAnsi" w:hAnsiTheme="minorHAnsi" w:cstheme="minorHAnsi"/>
                <w:color w:val="000000" w:themeColor="text1"/>
                <w:szCs w:val="20"/>
                <w:lang w:val="en-US" w:eastAsia="ro-RO"/>
              </w:rPr>
              <w:t xml:space="preserve"> cu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din </w:t>
            </w:r>
            <w:proofErr w:type="spellStart"/>
            <w:r w:rsidR="009A30C2" w:rsidRPr="00FD0EDA">
              <w:rPr>
                <w:rFonts w:asciiTheme="minorHAnsi" w:hAnsiTheme="minorHAnsi" w:cstheme="minorHAnsi"/>
                <w:color w:val="000000" w:themeColor="text1"/>
                <w:szCs w:val="20"/>
                <w:lang w:val="en-US" w:eastAsia="ro-RO"/>
              </w:rPr>
              <w:t>anexele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cererii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w:t>
            </w:r>
          </w:p>
          <w:p w14:paraId="7F0AEE75" w14:textId="77777777"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completate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sunt</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aferente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solicitantului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și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investiției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propuse</w:t>
            </w:r>
            <w:proofErr w:type="spellEnd"/>
            <w:r w:rsidR="009A30C2" w:rsidRPr="00FD0EDA">
              <w:rPr>
                <w:rFonts w:asciiTheme="minorHAnsi" w:hAnsiTheme="minorHAnsi" w:cstheme="minorHAnsi"/>
                <w:color w:val="000000" w:themeColor="text1"/>
                <w:szCs w:val="20"/>
                <w:lang w:val="en-US" w:eastAsia="ro-RO"/>
              </w:rPr>
              <w:t xml:space="preserve">; </w:t>
            </w:r>
          </w:p>
          <w:p w14:paraId="38F52816" w14:textId="71407A46"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secțiunile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cererii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sunt</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completate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toate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obligatorii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menționate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Anexa</w:t>
            </w:r>
            <w:proofErr w:type="spellEnd"/>
            <w:r w:rsidR="009A30C2" w:rsidRPr="00FD0EDA">
              <w:rPr>
                <w:rFonts w:asciiTheme="minorHAnsi" w:hAnsiTheme="minorHAnsi" w:cstheme="minorHAnsi"/>
                <w:color w:val="000000" w:themeColor="text1"/>
                <w:szCs w:val="20"/>
                <w:lang w:val="en-US" w:eastAsia="ro-RO"/>
              </w:rPr>
              <w:t xml:space="preserve"> </w:t>
            </w:r>
            <w:r w:rsidR="00020537" w:rsidRPr="00FD0EDA">
              <w:rPr>
                <w:rFonts w:asciiTheme="minorHAnsi" w:hAnsiTheme="minorHAnsi" w:cstheme="minorHAnsi"/>
                <w:color w:val="000000" w:themeColor="text1"/>
                <w:szCs w:val="20"/>
                <w:lang w:val="en-US" w:eastAsia="ro-RO"/>
              </w:rPr>
              <w:t>II</w:t>
            </w:r>
            <w:r w:rsidR="009A30C2" w:rsidRPr="00FD0EDA">
              <w:rPr>
                <w:rFonts w:asciiTheme="minorHAnsi" w:hAnsiTheme="minorHAnsi" w:cstheme="minorHAnsi"/>
                <w:color w:val="000000" w:themeColor="text1"/>
                <w:szCs w:val="20"/>
                <w:lang w:val="en-US" w:eastAsia="ro-RO"/>
              </w:rPr>
              <w:t xml:space="preserve"> - </w:t>
            </w:r>
            <w:proofErr w:type="spellStart"/>
            <w:r w:rsidR="009A30C2" w:rsidRPr="00FD0EDA">
              <w:rPr>
                <w:rFonts w:asciiTheme="minorHAnsi" w:hAnsiTheme="minorHAnsi" w:cstheme="minorHAnsi"/>
                <w:color w:val="000000" w:themeColor="text1"/>
                <w:szCs w:val="20"/>
                <w:lang w:val="en-US" w:eastAsia="ro-RO"/>
              </w:rPr>
              <w:t>Instrucțiuni</w:t>
            </w:r>
            <w:proofErr w:type="spellEnd"/>
            <w:r w:rsidR="009A30C2" w:rsidRPr="00FD0EDA">
              <w:rPr>
                <w:rFonts w:asciiTheme="minorHAnsi" w:hAnsiTheme="minorHAnsi" w:cstheme="minorHAnsi"/>
                <w:color w:val="000000" w:themeColor="text1"/>
                <w:szCs w:val="20"/>
                <w:lang w:val="en-US" w:eastAsia="ro-RO"/>
              </w:rPr>
              <w:t xml:space="preserve"> </w:t>
            </w:r>
            <w:r w:rsidRPr="00FD0EDA">
              <w:rPr>
                <w:rFonts w:asciiTheme="minorHAnsi" w:hAnsiTheme="minorHAnsi" w:cstheme="minorHAnsi"/>
                <w:color w:val="000000" w:themeColor="text1"/>
                <w:szCs w:val="20"/>
                <w:lang w:val="en-US" w:eastAsia="ro-RO"/>
              </w:rPr>
              <w:t xml:space="preserve">    </w:t>
            </w:r>
          </w:p>
          <w:p w14:paraId="016F3A11" w14:textId="62A9ABC7" w:rsidR="009A30C2" w:rsidRPr="00FD0EDA" w:rsidRDefault="00EA064C" w:rsidP="00FD0EDA">
            <w:pPr>
              <w:autoSpaceDE w:val="0"/>
              <w:autoSpaceDN w:val="0"/>
              <w:adjustRightInd w:val="0"/>
              <w:spacing w:before="0" w:after="0"/>
              <w:jc w:val="both"/>
              <w:rPr>
                <w:rFonts w:asciiTheme="minorHAnsi" w:hAnsiTheme="minorHAnsi" w:cstheme="minorHAnsi"/>
                <w:color w:val="27344C"/>
                <w:szCs w:val="20"/>
                <w:lang w:val="en-US" w:eastAsia="ro-RO"/>
              </w:rPr>
            </w:pPr>
            <w:r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completare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formular</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cerere</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finantare</w:t>
            </w:r>
            <w:proofErr w:type="spellEnd"/>
            <w:r w:rsidR="009A30C2" w:rsidRPr="00FD0EDA">
              <w:rPr>
                <w:rFonts w:asciiTheme="minorHAnsi" w:hAnsiTheme="minorHAnsi" w:cstheme="minorHAnsi"/>
                <w:color w:val="27344C"/>
                <w:szCs w:val="20"/>
                <w:lang w:val="en-US" w:eastAsia="ro-RO"/>
              </w:rPr>
              <w:t>)</w:t>
            </w:r>
          </w:p>
          <w:p w14:paraId="17F2FEE3" w14:textId="06E71097" w:rsidR="00A9198D" w:rsidRPr="00FD0EDA" w:rsidRDefault="002C7227" w:rsidP="00FD0EDA">
            <w:pPr>
              <w:pStyle w:val="Header"/>
              <w:tabs>
                <w:tab w:val="clear" w:pos="4320"/>
                <w:tab w:val="center" w:pos="639"/>
              </w:tabs>
              <w:spacing w:before="0" w:after="0"/>
              <w:ind w:left="360"/>
              <w:jc w:val="both"/>
              <w:rPr>
                <w:rFonts w:asciiTheme="minorHAnsi" w:hAnsiTheme="minorHAnsi" w:cstheme="minorHAnsi"/>
                <w:szCs w:val="20"/>
                <w:lang w:val="it-IT"/>
              </w:rPr>
            </w:pPr>
            <w:r w:rsidRPr="00FD0EDA">
              <w:rPr>
                <w:rFonts w:asciiTheme="minorHAnsi" w:hAnsiTheme="minorHAnsi" w:cstheme="minorHAnsi"/>
                <w:szCs w:val="20"/>
              </w:rPr>
              <w:t>-</w:t>
            </w:r>
            <w:r w:rsidR="00A9198D" w:rsidRPr="00FD0EDA">
              <w:rPr>
                <w:rFonts w:asciiTheme="minorHAnsi" w:hAnsiTheme="minorHAnsi" w:cstheme="minorHAnsi"/>
                <w:szCs w:val="20"/>
              </w:rPr>
              <w:t>Cerer</w:t>
            </w:r>
            <w:r w:rsidR="008F1ACA" w:rsidRPr="00FD0EDA">
              <w:rPr>
                <w:rFonts w:asciiTheme="minorHAnsi" w:hAnsiTheme="minorHAnsi" w:cstheme="minorHAnsi"/>
                <w:szCs w:val="20"/>
              </w:rPr>
              <w:t>ea</w:t>
            </w:r>
            <w:r w:rsidR="00A9198D" w:rsidRPr="00FD0EDA">
              <w:rPr>
                <w:rFonts w:asciiTheme="minorHAnsi" w:hAnsiTheme="minorHAnsi" w:cstheme="minorHAnsi"/>
                <w:szCs w:val="20"/>
              </w:rPr>
              <w:t xml:space="preserve"> de finanţare </w:t>
            </w:r>
            <w:r w:rsidR="00AD67F9" w:rsidRPr="00FD0EDA">
              <w:rPr>
                <w:rFonts w:asciiTheme="minorHAnsi" w:hAnsiTheme="minorHAnsi" w:cstheme="minorHAnsi"/>
                <w:szCs w:val="20"/>
                <w:lang w:val="it-IT"/>
              </w:rPr>
              <w:t xml:space="preserve"> şi anexele la aceasta sunt completate în integralitate </w:t>
            </w:r>
            <w:r w:rsidR="00A9198D" w:rsidRPr="00FD0EDA">
              <w:rPr>
                <w:rFonts w:asciiTheme="minorHAnsi" w:hAnsiTheme="minorHAnsi" w:cstheme="minorHAnsi"/>
                <w:szCs w:val="20"/>
              </w:rPr>
              <w:t>în limba română</w:t>
            </w:r>
            <w:r w:rsidR="00A9198D" w:rsidRPr="00FD0EDA">
              <w:rPr>
                <w:rFonts w:asciiTheme="minorHAnsi" w:hAnsiTheme="minorHAnsi" w:cstheme="minorHAnsi"/>
                <w:szCs w:val="20"/>
                <w:lang w:val="it-IT"/>
              </w:rPr>
              <w:t>?</w:t>
            </w:r>
          </w:p>
          <w:p w14:paraId="5B3ADEFE" w14:textId="2F5FB8EA" w:rsidR="00EA064C" w:rsidRPr="00FD0EDA" w:rsidRDefault="002C7227"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00AD67F9" w:rsidRPr="00FD0EDA">
              <w:rPr>
                <w:rFonts w:asciiTheme="minorHAnsi" w:hAnsiTheme="minorHAnsi" w:cstheme="minorHAnsi"/>
                <w:szCs w:val="20"/>
              </w:rPr>
              <w:t xml:space="preserve">Cererea de finanţare şi documentele anexate la cererea de finanțare sunt semnate conform prevederilor Ghidului solicitantului? </w:t>
            </w:r>
            <w:r w:rsidR="00AD67F9" w:rsidRPr="00FD0EDA">
              <w:rPr>
                <w:rFonts w:asciiTheme="minorHAnsi" w:hAnsiTheme="minorHAnsi" w:cstheme="minorHAnsi"/>
                <w:i/>
                <w:szCs w:val="20"/>
              </w:rPr>
              <w:t>Dacă este cazul</w:t>
            </w:r>
            <w:r w:rsidR="00AD67F9" w:rsidRPr="00FD0EDA">
              <w:rPr>
                <w:rFonts w:asciiTheme="minorHAnsi" w:hAnsiTheme="minorHAnsi" w:cstheme="minorHAnsi"/>
                <w:szCs w:val="20"/>
              </w:rPr>
              <w:t>, este anexată împuternicirea pentru semnarea electronică</w:t>
            </w:r>
            <w:r w:rsidR="006F493B" w:rsidRPr="00FD0EDA">
              <w:rPr>
                <w:rFonts w:asciiTheme="minorHAnsi" w:hAnsiTheme="minorHAnsi" w:cstheme="minorHAnsi"/>
                <w:szCs w:val="20"/>
              </w:rPr>
              <w:t xml:space="preserve"> extinsă a Cererii de finanţare</w:t>
            </w:r>
            <w:ins w:id="0" w:author="TGJ2" w:date="2023-11-15T10:22:00Z">
              <w:r w:rsidR="00B7237B" w:rsidRPr="00FD0EDA">
                <w:rPr>
                  <w:rFonts w:asciiTheme="minorHAnsi" w:hAnsiTheme="minorHAnsi" w:cstheme="minorHAnsi"/>
                  <w:szCs w:val="20"/>
                </w:rPr>
                <w:t xml:space="preserve"> </w:t>
              </w:r>
              <w:r w:rsidR="00B7237B" w:rsidRPr="00FD0EDA">
                <w:rPr>
                  <w:rFonts w:asciiTheme="minorHAnsi" w:hAnsiTheme="minorHAnsi" w:cstheme="minorHAnsi"/>
                  <w:szCs w:val="20"/>
                </w:rPr>
                <w:t xml:space="preserve">precum și Certificarea </w:t>
              </w:r>
              <w:r w:rsidR="00B7237B" w:rsidRPr="000E0FC2">
                <w:rPr>
                  <w:rFonts w:asciiTheme="minorHAnsi" w:hAnsiTheme="minorHAnsi" w:cstheme="minorHAnsi"/>
                  <w:color w:val="000000" w:themeColor="text1"/>
                  <w:szCs w:val="20"/>
                </w:rPr>
                <w:t>aplicaţiei</w:t>
              </w:r>
              <w:r w:rsidR="00B7237B">
                <w:rPr>
                  <w:rFonts w:asciiTheme="minorHAnsi" w:hAnsiTheme="minorHAnsi" w:cstheme="minorHAnsi"/>
                  <w:color w:val="000000" w:themeColor="text1"/>
                  <w:szCs w:val="20"/>
                </w:rPr>
                <w:t xml:space="preserve"> (Model N</w:t>
              </w:r>
              <w:r w:rsidR="00B7237B" w:rsidRPr="000E0FC2">
                <w:rPr>
                  <w:rFonts w:asciiTheme="minorHAnsi" w:hAnsiTheme="minorHAnsi" w:cstheme="minorHAnsi"/>
                  <w:color w:val="000000" w:themeColor="text1"/>
                  <w:szCs w:val="20"/>
                </w:rPr>
                <w:t xml:space="preserve">) </w:t>
              </w:r>
            </w:ins>
            <w:ins w:id="1" w:author="TGJ2" w:date="2023-11-03T14:10:00Z">
              <w:r w:rsidR="00152328">
                <w:rPr>
                  <w:rFonts w:asciiTheme="minorHAnsi" w:hAnsiTheme="minorHAnsi" w:cstheme="minorHAnsi"/>
                  <w:szCs w:val="20"/>
                </w:rPr>
                <w:t>.</w:t>
              </w:r>
            </w:ins>
            <w:bookmarkStart w:id="2" w:name="_GoBack"/>
            <w:bookmarkEnd w:id="2"/>
            <w:del w:id="3" w:author="TGJ2" w:date="2023-11-03T14:10:00Z">
              <w:r w:rsidR="009C6501" w:rsidRPr="00FD0EDA" w:rsidDel="00152328">
                <w:rPr>
                  <w:rFonts w:asciiTheme="minorHAnsi" w:hAnsiTheme="minorHAnsi" w:cstheme="minorHAnsi"/>
                  <w:szCs w:val="20"/>
                </w:rPr>
                <w:delText xml:space="preserve">, precum și Certificarea </w:delText>
              </w:r>
              <w:r w:rsidR="009C6501" w:rsidRPr="000E0FC2" w:rsidDel="00152328">
                <w:rPr>
                  <w:rFonts w:asciiTheme="minorHAnsi" w:hAnsiTheme="minorHAnsi" w:cstheme="minorHAnsi"/>
                  <w:color w:val="000000" w:themeColor="text1"/>
                  <w:szCs w:val="20"/>
                </w:rPr>
                <w:delText>aplicaţiei</w:delText>
              </w:r>
              <w:r w:rsidR="0013509F" w:rsidRPr="000E0FC2" w:rsidDel="00152328">
                <w:rPr>
                  <w:rFonts w:asciiTheme="minorHAnsi" w:hAnsiTheme="minorHAnsi" w:cstheme="minorHAnsi"/>
                  <w:color w:val="000000" w:themeColor="text1"/>
                  <w:szCs w:val="20"/>
                </w:rPr>
                <w:delText xml:space="preserve"> (Model M</w:delText>
              </w:r>
              <w:r w:rsidR="00D36A48" w:rsidRPr="000E0FC2" w:rsidDel="00152328">
                <w:rPr>
                  <w:rFonts w:asciiTheme="minorHAnsi" w:hAnsiTheme="minorHAnsi" w:cstheme="minorHAnsi"/>
                  <w:color w:val="000000" w:themeColor="text1"/>
                  <w:szCs w:val="20"/>
                </w:rPr>
                <w:delText>)</w:delText>
              </w:r>
              <w:r w:rsidR="004961F7" w:rsidRPr="000E0FC2" w:rsidDel="00152328">
                <w:rPr>
                  <w:rFonts w:asciiTheme="minorHAnsi" w:hAnsiTheme="minorHAnsi" w:cstheme="minorHAnsi"/>
                  <w:color w:val="000000" w:themeColor="text1"/>
                  <w:szCs w:val="20"/>
                </w:rPr>
                <w:delText xml:space="preserve"> </w:delText>
              </w:r>
            </w:del>
          </w:p>
          <w:p w14:paraId="1E8BF5C8" w14:textId="0CAFC60D" w:rsidR="00E6333D" w:rsidRPr="00FD0EDA" w:rsidRDefault="009A30C2"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b/>
                <w:szCs w:val="20"/>
              </w:rPr>
              <w:t>Se verifică:</w:t>
            </w:r>
            <w:r w:rsidRPr="00FD0EDA">
              <w:rPr>
                <w:rFonts w:asciiTheme="minorHAnsi" w:hAnsiTheme="minorHAnsi" w:cstheme="minorHAnsi"/>
                <w:szCs w:val="20"/>
              </w:rPr>
              <w:t xml:space="preserve"> dacă cererea de finanțare este semnată de către reprezentantul legal al solicitantului de finanțare/reprezentantul legal al liderului de parteneriat. Dacă cererea de finanțare nu este semnată de către</w:t>
            </w:r>
            <w:r w:rsidR="00EA064C" w:rsidRPr="00FD0EDA">
              <w:rPr>
                <w:rFonts w:asciiTheme="minorHAnsi" w:hAnsiTheme="minorHAnsi" w:cstheme="minorHAnsi"/>
                <w:szCs w:val="20"/>
              </w:rPr>
              <w:t xml:space="preserve"> </w:t>
            </w:r>
            <w:r w:rsidRPr="00FD0EDA">
              <w:rPr>
                <w:rFonts w:asciiTheme="minorHAnsi" w:hAnsiTheme="minorHAnsi" w:cstheme="minorHAnsi"/>
                <w:szCs w:val="20"/>
              </w:rPr>
              <w:t>reprezentantul legal al solicitantului de finanțare/liderului de parteneriat, proiectul se respinge fără solicitare de clarificări)</w:t>
            </w:r>
          </w:p>
        </w:tc>
        <w:tc>
          <w:tcPr>
            <w:tcW w:w="476" w:type="dxa"/>
          </w:tcPr>
          <w:p w14:paraId="7A60B200" w14:textId="77777777" w:rsidR="00A9198D" w:rsidRPr="00FD0EDA" w:rsidRDefault="00A9198D" w:rsidP="00FD0EDA">
            <w:pPr>
              <w:spacing w:before="0" w:after="0"/>
              <w:jc w:val="center"/>
              <w:rPr>
                <w:rFonts w:asciiTheme="minorHAnsi" w:hAnsiTheme="minorHAnsi" w:cstheme="minorHAnsi"/>
                <w:szCs w:val="20"/>
                <w:lang w:val="it-IT"/>
              </w:rPr>
            </w:pPr>
          </w:p>
        </w:tc>
        <w:tc>
          <w:tcPr>
            <w:tcW w:w="488" w:type="dxa"/>
          </w:tcPr>
          <w:p w14:paraId="6A999A9D" w14:textId="77777777" w:rsidR="00A9198D" w:rsidRPr="00FD0EDA" w:rsidRDefault="00A9198D" w:rsidP="00FD0EDA">
            <w:pPr>
              <w:spacing w:before="0" w:after="0"/>
              <w:rPr>
                <w:rFonts w:asciiTheme="minorHAnsi" w:hAnsiTheme="minorHAnsi" w:cstheme="minorHAnsi"/>
                <w:szCs w:val="20"/>
                <w:lang w:val="it-IT"/>
              </w:rPr>
            </w:pPr>
          </w:p>
        </w:tc>
        <w:tc>
          <w:tcPr>
            <w:tcW w:w="602" w:type="dxa"/>
          </w:tcPr>
          <w:p w14:paraId="21CD798A" w14:textId="77777777" w:rsidR="00A9198D" w:rsidRPr="00FD0EDA" w:rsidRDefault="00A9198D" w:rsidP="00FD0EDA">
            <w:pPr>
              <w:spacing w:before="0" w:after="0"/>
              <w:rPr>
                <w:rFonts w:asciiTheme="minorHAnsi" w:hAnsiTheme="minorHAnsi" w:cstheme="minorHAnsi"/>
                <w:szCs w:val="20"/>
                <w:lang w:val="it-IT"/>
              </w:rPr>
            </w:pPr>
          </w:p>
        </w:tc>
        <w:tc>
          <w:tcPr>
            <w:tcW w:w="851" w:type="dxa"/>
          </w:tcPr>
          <w:p w14:paraId="62BC6A50" w14:textId="77777777" w:rsidR="00A9198D" w:rsidRPr="00FD0EDA" w:rsidRDefault="00A9198D" w:rsidP="00FD0EDA">
            <w:pPr>
              <w:spacing w:before="0" w:after="0"/>
              <w:rPr>
                <w:rFonts w:asciiTheme="minorHAnsi" w:hAnsiTheme="minorHAnsi" w:cstheme="minorHAnsi"/>
                <w:szCs w:val="20"/>
                <w:lang w:val="it-IT"/>
              </w:rPr>
            </w:pPr>
          </w:p>
        </w:tc>
        <w:tc>
          <w:tcPr>
            <w:tcW w:w="538" w:type="dxa"/>
          </w:tcPr>
          <w:p w14:paraId="71476E54" w14:textId="77777777" w:rsidR="00A9198D" w:rsidRPr="00FD0EDA" w:rsidRDefault="00A9198D" w:rsidP="00FD0EDA">
            <w:pPr>
              <w:spacing w:before="0" w:after="0"/>
              <w:rPr>
                <w:rFonts w:asciiTheme="minorHAnsi" w:hAnsiTheme="minorHAnsi" w:cstheme="minorHAnsi"/>
                <w:szCs w:val="20"/>
                <w:lang w:val="it-IT"/>
              </w:rPr>
            </w:pPr>
          </w:p>
        </w:tc>
        <w:tc>
          <w:tcPr>
            <w:tcW w:w="596" w:type="dxa"/>
            <w:gridSpan w:val="2"/>
          </w:tcPr>
          <w:p w14:paraId="5C60829A" w14:textId="77777777" w:rsidR="00A9198D" w:rsidRPr="00FD0EDA" w:rsidRDefault="00A9198D" w:rsidP="00FD0EDA">
            <w:pPr>
              <w:spacing w:before="0" w:after="0"/>
              <w:rPr>
                <w:rFonts w:asciiTheme="minorHAnsi" w:hAnsiTheme="minorHAnsi" w:cstheme="minorHAnsi"/>
                <w:szCs w:val="20"/>
                <w:lang w:val="it-IT"/>
              </w:rPr>
            </w:pPr>
          </w:p>
        </w:tc>
        <w:tc>
          <w:tcPr>
            <w:tcW w:w="438" w:type="dxa"/>
          </w:tcPr>
          <w:p w14:paraId="7D7F31F9" w14:textId="77777777" w:rsidR="00A9198D" w:rsidRPr="00FD0EDA" w:rsidRDefault="00A9198D" w:rsidP="00FD0EDA">
            <w:pPr>
              <w:spacing w:before="0" w:after="0"/>
              <w:rPr>
                <w:rFonts w:asciiTheme="minorHAnsi" w:hAnsiTheme="minorHAnsi" w:cstheme="minorHAnsi"/>
                <w:szCs w:val="20"/>
                <w:lang w:val="it-IT"/>
              </w:rPr>
            </w:pPr>
          </w:p>
        </w:tc>
        <w:tc>
          <w:tcPr>
            <w:tcW w:w="1092" w:type="dxa"/>
            <w:gridSpan w:val="3"/>
          </w:tcPr>
          <w:p w14:paraId="13AD0A1B" w14:textId="77777777" w:rsidR="00A9198D" w:rsidRPr="00FD0EDA" w:rsidRDefault="00A9198D" w:rsidP="00FD0EDA">
            <w:pPr>
              <w:spacing w:before="0" w:after="0"/>
              <w:rPr>
                <w:rFonts w:asciiTheme="minorHAnsi" w:hAnsiTheme="minorHAnsi" w:cstheme="minorHAnsi"/>
                <w:szCs w:val="20"/>
                <w:lang w:val="it-IT"/>
              </w:rPr>
            </w:pPr>
          </w:p>
        </w:tc>
      </w:tr>
      <w:tr w:rsidR="008A070D" w:rsidRPr="00FD0EDA" w14:paraId="7C9C1C8F" w14:textId="77777777" w:rsidTr="004A3F5D">
        <w:trPr>
          <w:trHeight w:val="20"/>
          <w:tblHeader/>
        </w:trPr>
        <w:tc>
          <w:tcPr>
            <w:tcW w:w="468" w:type="dxa"/>
            <w:tcBorders>
              <w:bottom w:val="single" w:sz="4" w:space="0" w:color="auto"/>
            </w:tcBorders>
            <w:shd w:val="clear" w:color="auto" w:fill="C0C0C0"/>
          </w:tcPr>
          <w:p w14:paraId="7DA937DF" w14:textId="77777777" w:rsidR="00A9198D" w:rsidRPr="00FD0EDA" w:rsidRDefault="00A9198D" w:rsidP="00FD0EDA">
            <w:pPr>
              <w:numPr>
                <w:ilvl w:val="0"/>
                <w:numId w:val="5"/>
              </w:numPr>
              <w:spacing w:before="0" w:after="0"/>
              <w:rPr>
                <w:rFonts w:asciiTheme="minorHAnsi" w:hAnsiTheme="minorHAnsi" w:cstheme="minorHAnsi"/>
                <w:b/>
                <w:bCs/>
                <w:szCs w:val="20"/>
                <w:lang w:val="pt-PT"/>
              </w:rPr>
            </w:pPr>
          </w:p>
        </w:tc>
        <w:tc>
          <w:tcPr>
            <w:tcW w:w="14978" w:type="dxa"/>
            <w:gridSpan w:val="12"/>
            <w:tcBorders>
              <w:bottom w:val="single" w:sz="4" w:space="0" w:color="auto"/>
            </w:tcBorders>
            <w:shd w:val="clear" w:color="auto" w:fill="C0C0C0"/>
          </w:tcPr>
          <w:p w14:paraId="4B9B9BA8" w14:textId="37607494" w:rsidR="00A9198D" w:rsidRPr="00FD0EDA" w:rsidRDefault="00EA064C" w:rsidP="00FD0EDA">
            <w:pPr>
              <w:spacing w:after="0"/>
              <w:rPr>
                <w:rFonts w:asciiTheme="minorHAnsi" w:hAnsiTheme="minorHAnsi" w:cstheme="minorHAnsi"/>
                <w:b/>
                <w:bCs/>
                <w:szCs w:val="20"/>
              </w:rPr>
            </w:pPr>
            <w:r w:rsidRPr="00FD0EDA">
              <w:rPr>
                <w:rFonts w:asciiTheme="minorHAnsi" w:eastAsiaTheme="minorHAnsi" w:hAnsiTheme="minorHAnsi" w:cstheme="minorHAnsi"/>
                <w:b/>
                <w:szCs w:val="20"/>
              </w:rPr>
              <w:t>B.</w:t>
            </w:r>
            <w:r w:rsidR="00B65034" w:rsidRPr="00FD0EDA">
              <w:rPr>
                <w:rFonts w:asciiTheme="minorHAnsi" w:eastAsiaTheme="minorHAnsi" w:hAnsiTheme="minorHAnsi" w:cstheme="minorHAnsi"/>
                <w:b/>
                <w:szCs w:val="20"/>
              </w:rPr>
              <w:t xml:space="preserve"> </w:t>
            </w:r>
            <w:r w:rsidR="00B316D8" w:rsidRPr="00FD0EDA">
              <w:rPr>
                <w:rFonts w:asciiTheme="minorHAnsi" w:eastAsiaTheme="minorHAnsi" w:hAnsiTheme="minorHAnsi" w:cstheme="minorHAnsi"/>
                <w:b/>
                <w:szCs w:val="20"/>
              </w:rPr>
              <w:t>D</w:t>
            </w:r>
            <w:r w:rsidR="00B316D8" w:rsidRPr="00FD0EDA">
              <w:rPr>
                <w:rFonts w:asciiTheme="minorHAnsi" w:hAnsiTheme="minorHAnsi" w:cstheme="minorHAnsi"/>
                <w:b/>
                <w:bCs/>
                <w:szCs w:val="20"/>
              </w:rPr>
              <w:t>ocumentele suport prin care fac dovada îndeplinirii tuturor criteriilor de eligibilitate</w:t>
            </w:r>
          </w:p>
          <w:p w14:paraId="4B34491A" w14:textId="6D46D3BE" w:rsidR="00B316D8" w:rsidRPr="00FD0EDA" w:rsidRDefault="00B316D8" w:rsidP="00FD0EDA">
            <w:pPr>
              <w:autoSpaceDE w:val="0"/>
              <w:autoSpaceDN w:val="0"/>
              <w:adjustRightInd w:val="0"/>
              <w:spacing w:before="0" w:after="0"/>
              <w:rPr>
                <w:rFonts w:asciiTheme="minorHAnsi" w:hAnsiTheme="minorHAnsi" w:cstheme="minorHAnsi"/>
                <w:color w:val="000000" w:themeColor="text1"/>
                <w:szCs w:val="20"/>
                <w:lang w:val="en-US" w:eastAsia="ro-RO"/>
              </w:rPr>
            </w:pPr>
            <w:r w:rsidRPr="00FD0EDA">
              <w:rPr>
                <w:rFonts w:asciiTheme="minorHAnsi" w:hAnsiTheme="minorHAnsi" w:cstheme="minorHAnsi"/>
                <w:b/>
                <w:bCs/>
                <w:color w:val="000000" w:themeColor="text1"/>
                <w:szCs w:val="20"/>
                <w:lang w:val="en-US" w:eastAsia="ro-RO"/>
              </w:rPr>
              <w:t xml:space="preserve">Se </w:t>
            </w:r>
            <w:proofErr w:type="spellStart"/>
            <w:r w:rsidRPr="00FD0EDA">
              <w:rPr>
                <w:rFonts w:asciiTheme="minorHAnsi" w:hAnsiTheme="minorHAnsi" w:cstheme="minorHAnsi"/>
                <w:b/>
                <w:bCs/>
                <w:color w:val="000000" w:themeColor="text1"/>
                <w:szCs w:val="20"/>
                <w:lang w:val="en-US" w:eastAsia="ro-RO"/>
              </w:rPr>
              <w:t>verifică</w:t>
            </w:r>
            <w:proofErr w:type="spellEnd"/>
            <w:r w:rsidRPr="00FD0EDA">
              <w:rPr>
                <w:rFonts w:asciiTheme="minorHAnsi" w:hAnsiTheme="minorHAnsi" w:cstheme="minorHAnsi"/>
                <w:b/>
                <w:bCs/>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dacă</w:t>
            </w:r>
            <w:proofErr w:type="spellEnd"/>
            <w:r w:rsidRPr="00FD0EDA">
              <w:rPr>
                <w:rFonts w:asciiTheme="minorHAnsi" w:hAnsiTheme="minorHAnsi" w:cstheme="minorHAnsi"/>
                <w:color w:val="000000" w:themeColor="text1"/>
                <w:szCs w:val="20"/>
                <w:lang w:val="en-US" w:eastAsia="ro-RO"/>
              </w:rPr>
              <w:t xml:space="preserve"> la </w:t>
            </w:r>
            <w:proofErr w:type="spellStart"/>
            <w:r w:rsidRPr="00FD0EDA">
              <w:rPr>
                <w:rFonts w:asciiTheme="minorHAnsi" w:hAnsiTheme="minorHAnsi" w:cstheme="minorHAnsi"/>
                <w:color w:val="000000" w:themeColor="text1"/>
                <w:szCs w:val="20"/>
                <w:lang w:val="en-US" w:eastAsia="ro-RO"/>
              </w:rPr>
              <w:t>finalul</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etapei</w:t>
            </w:r>
            <w:proofErr w:type="spellEnd"/>
            <w:r w:rsidRPr="00FD0EDA">
              <w:rPr>
                <w:rFonts w:asciiTheme="minorHAnsi" w:hAnsiTheme="minorHAnsi" w:cstheme="minorHAnsi"/>
                <w:color w:val="000000" w:themeColor="text1"/>
                <w:szCs w:val="20"/>
                <w:lang w:val="en-US" w:eastAsia="ro-RO"/>
              </w:rPr>
              <w:t xml:space="preserve"> de </w:t>
            </w:r>
            <w:proofErr w:type="spellStart"/>
            <w:r w:rsidRPr="00FD0EDA">
              <w:rPr>
                <w:rFonts w:asciiTheme="minorHAnsi" w:hAnsiTheme="minorHAnsi" w:cstheme="minorHAnsi"/>
                <w:color w:val="000000" w:themeColor="text1"/>
                <w:szCs w:val="20"/>
                <w:lang w:val="en-US" w:eastAsia="ro-RO"/>
              </w:rPr>
              <w:t>evaluare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unul</w:t>
            </w:r>
            <w:proofErr w:type="spellEnd"/>
            <w:r w:rsidRPr="00FD0EDA">
              <w:rPr>
                <w:rFonts w:asciiTheme="minorHAnsi" w:hAnsiTheme="minorHAnsi" w:cstheme="minorHAnsi"/>
                <w:color w:val="000000" w:themeColor="text1"/>
                <w:szCs w:val="20"/>
                <w:lang w:val="en-US" w:eastAsia="ro-RO"/>
              </w:rPr>
              <w:t xml:space="preserve"> din </w:t>
            </w:r>
            <w:proofErr w:type="spellStart"/>
            <w:r w:rsidRPr="00FD0EDA">
              <w:rPr>
                <w:rFonts w:asciiTheme="minorHAnsi" w:hAnsiTheme="minorHAnsi" w:cstheme="minorHAnsi"/>
                <w:color w:val="000000" w:themeColor="text1"/>
                <w:szCs w:val="20"/>
                <w:lang w:val="en-US" w:eastAsia="ro-RO"/>
              </w:rPr>
              <w:t>criteriile</w:t>
            </w:r>
            <w:proofErr w:type="spellEnd"/>
            <w:r w:rsidRPr="00FD0EDA">
              <w:rPr>
                <w:rFonts w:asciiTheme="minorHAnsi" w:hAnsiTheme="minorHAnsi" w:cstheme="minorHAnsi"/>
                <w:color w:val="000000" w:themeColor="text1"/>
                <w:szCs w:val="20"/>
                <w:lang w:val="en-US" w:eastAsia="ro-RO"/>
              </w:rPr>
              <w:t xml:space="preserve"> de </w:t>
            </w:r>
            <w:proofErr w:type="spellStart"/>
            <w:r w:rsidRPr="00FD0EDA">
              <w:rPr>
                <w:rFonts w:asciiTheme="minorHAnsi" w:hAnsiTheme="minorHAnsi" w:cstheme="minorHAnsi"/>
                <w:color w:val="000000" w:themeColor="text1"/>
                <w:szCs w:val="20"/>
                <w:lang w:val="en-US" w:eastAsia="ro-RO"/>
              </w:rPr>
              <w:t>mai</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jos</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este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bifat</w:t>
            </w:r>
            <w:proofErr w:type="spellEnd"/>
            <w:r w:rsidRPr="00FD0EDA">
              <w:rPr>
                <w:rFonts w:asciiTheme="minorHAnsi" w:hAnsiTheme="minorHAnsi" w:cstheme="minorHAnsi"/>
                <w:color w:val="000000" w:themeColor="text1"/>
                <w:szCs w:val="20"/>
                <w:lang w:val="en-US" w:eastAsia="ro-RO"/>
              </w:rPr>
              <w:t xml:space="preserve"> cu NU, </w:t>
            </w:r>
            <w:proofErr w:type="spellStart"/>
            <w:r w:rsidRPr="00FD0EDA">
              <w:rPr>
                <w:rFonts w:asciiTheme="minorHAnsi" w:hAnsiTheme="minorHAnsi" w:cstheme="minorHAnsi"/>
                <w:color w:val="000000" w:themeColor="text1"/>
                <w:szCs w:val="20"/>
                <w:lang w:val="en-US" w:eastAsia="ro-RO"/>
              </w:rPr>
              <w:t>caz</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în</w:t>
            </w:r>
            <w:proofErr w:type="spellEnd"/>
            <w:r w:rsidRPr="00FD0EDA">
              <w:rPr>
                <w:rFonts w:asciiTheme="minorHAnsi" w:hAnsiTheme="minorHAnsi" w:cstheme="minorHAnsi"/>
                <w:color w:val="000000" w:themeColor="text1"/>
                <w:szCs w:val="20"/>
                <w:lang w:val="en-US" w:eastAsia="ro-RO"/>
              </w:rPr>
              <w:t xml:space="preserve"> care </w:t>
            </w:r>
            <w:proofErr w:type="spellStart"/>
            <w:r w:rsidRPr="00FD0EDA">
              <w:rPr>
                <w:rFonts w:asciiTheme="minorHAnsi" w:hAnsiTheme="minorHAnsi" w:cstheme="minorHAnsi"/>
                <w:color w:val="000000" w:themeColor="text1"/>
                <w:szCs w:val="20"/>
                <w:lang w:val="en-US" w:eastAsia="ro-RO"/>
              </w:rPr>
              <w:t>proiectul</w:t>
            </w:r>
            <w:proofErr w:type="spellEnd"/>
            <w:r w:rsidRPr="00FD0EDA">
              <w:rPr>
                <w:rFonts w:asciiTheme="minorHAnsi" w:hAnsiTheme="minorHAnsi" w:cstheme="minorHAnsi"/>
                <w:color w:val="000000" w:themeColor="text1"/>
                <w:szCs w:val="20"/>
                <w:lang w:val="en-US" w:eastAsia="ro-RO"/>
              </w:rPr>
              <w:t xml:space="preserve"> se </w:t>
            </w:r>
            <w:proofErr w:type="spellStart"/>
            <w:r w:rsidRPr="00FD0EDA">
              <w:rPr>
                <w:rFonts w:asciiTheme="minorHAnsi" w:hAnsiTheme="minorHAnsi" w:cstheme="minorHAnsi"/>
                <w:color w:val="000000" w:themeColor="text1"/>
                <w:szCs w:val="20"/>
                <w:lang w:val="en-US" w:eastAsia="ro-RO"/>
              </w:rPr>
              <w:t>va</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respinge</w:t>
            </w:r>
            <w:proofErr w:type="spellEnd"/>
            <w:r w:rsidRPr="00FD0EDA">
              <w:rPr>
                <w:rFonts w:asciiTheme="minorHAnsi" w:hAnsiTheme="minorHAnsi" w:cstheme="minorHAnsi"/>
                <w:color w:val="000000" w:themeColor="text1"/>
                <w:szCs w:val="20"/>
                <w:lang w:val="en-US" w:eastAsia="ro-RO"/>
              </w:rPr>
              <w:t>.</w:t>
            </w:r>
          </w:p>
          <w:p w14:paraId="5FD1544E" w14:textId="0BFD3A74" w:rsidR="00B316D8" w:rsidRPr="00FD0EDA" w:rsidRDefault="00B316D8" w:rsidP="00FD0EDA">
            <w:pPr>
              <w:autoSpaceDE w:val="0"/>
              <w:autoSpaceDN w:val="0"/>
              <w:adjustRightInd w:val="0"/>
              <w:spacing w:before="0" w:after="0"/>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 xml:space="preserve">Se pot </w:t>
            </w:r>
            <w:proofErr w:type="spellStart"/>
            <w:r w:rsidRPr="00FD0EDA">
              <w:rPr>
                <w:rFonts w:asciiTheme="minorHAnsi" w:hAnsiTheme="minorHAnsi" w:cstheme="minorHAnsi"/>
                <w:color w:val="000000" w:themeColor="text1"/>
                <w:szCs w:val="20"/>
                <w:lang w:val="en-US" w:eastAsia="ro-RO"/>
              </w:rPr>
              <w:t>solicita</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clarificări</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pentru</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toate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elementele</w:t>
            </w:r>
            <w:proofErr w:type="spellEnd"/>
            <w:r w:rsidRPr="00FD0EDA">
              <w:rPr>
                <w:rFonts w:asciiTheme="minorHAnsi" w:hAnsiTheme="minorHAnsi" w:cstheme="minorHAnsi"/>
                <w:color w:val="000000" w:themeColor="text1"/>
                <w:szCs w:val="20"/>
                <w:lang w:val="en-US" w:eastAsia="ro-RO"/>
              </w:rPr>
              <w:t xml:space="preserve"> de </w:t>
            </w:r>
            <w:proofErr w:type="spellStart"/>
            <w:r w:rsidRPr="00FD0EDA">
              <w:rPr>
                <w:rFonts w:asciiTheme="minorHAnsi" w:hAnsiTheme="minorHAnsi" w:cstheme="minorHAnsi"/>
                <w:color w:val="000000" w:themeColor="text1"/>
                <w:szCs w:val="20"/>
                <w:lang w:val="en-US" w:eastAsia="ro-RO"/>
              </w:rPr>
              <w:t>mai</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jos</w:t>
            </w:r>
            <w:proofErr w:type="spellEnd"/>
            <w:r w:rsidRPr="00FD0EDA">
              <w:rPr>
                <w:rFonts w:asciiTheme="minorHAnsi" w:hAnsiTheme="minorHAnsi" w:cstheme="minorHAnsi"/>
                <w:color w:val="000000" w:themeColor="text1"/>
                <w:szCs w:val="20"/>
                <w:lang w:val="en-US" w:eastAsia="ro-RO"/>
              </w:rPr>
              <w:t xml:space="preserve">, cu </w:t>
            </w:r>
            <w:proofErr w:type="spellStart"/>
            <w:r w:rsidRPr="00FD0EDA">
              <w:rPr>
                <w:rFonts w:asciiTheme="minorHAnsi" w:hAnsiTheme="minorHAnsi" w:cstheme="minorHAnsi"/>
                <w:color w:val="000000" w:themeColor="text1"/>
                <w:szCs w:val="20"/>
                <w:lang w:val="en-US" w:eastAsia="ro-RO"/>
              </w:rPr>
              <w:t>exceptiile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mentionate</w:t>
            </w:r>
            <w:proofErr w:type="spellEnd"/>
            <w:r w:rsidRPr="00FD0EDA">
              <w:rPr>
                <w:rFonts w:asciiTheme="minorHAnsi" w:hAnsiTheme="minorHAnsi" w:cstheme="minorHAnsi"/>
                <w:color w:val="000000" w:themeColor="text1"/>
                <w:szCs w:val="20"/>
                <w:lang w:val="en-US" w:eastAsia="ro-RO"/>
              </w:rPr>
              <w:t>.</w:t>
            </w:r>
          </w:p>
        </w:tc>
      </w:tr>
      <w:tr w:rsidR="00056C0A" w:rsidRPr="00FD0EDA" w14:paraId="047F26B5" w14:textId="77777777" w:rsidTr="004A3F5D">
        <w:trPr>
          <w:trHeight w:val="20"/>
          <w:tblHeader/>
        </w:trPr>
        <w:tc>
          <w:tcPr>
            <w:tcW w:w="468" w:type="dxa"/>
            <w:tcBorders>
              <w:bottom w:val="single" w:sz="4" w:space="0" w:color="auto"/>
            </w:tcBorders>
            <w:shd w:val="clear" w:color="auto" w:fill="FFFFFF" w:themeFill="background1"/>
          </w:tcPr>
          <w:p w14:paraId="606B2FBE" w14:textId="77777777" w:rsidR="00056C0A" w:rsidRPr="00FD0EDA" w:rsidRDefault="00056C0A" w:rsidP="00FD0EDA">
            <w:pPr>
              <w:numPr>
                <w:ilvl w:val="0"/>
                <w:numId w:val="5"/>
              </w:numPr>
              <w:spacing w:before="0" w:after="0"/>
              <w:rPr>
                <w:rFonts w:asciiTheme="minorHAnsi" w:hAnsiTheme="minorHAnsi" w:cstheme="minorHAnsi"/>
                <w:b/>
                <w:bCs/>
                <w:szCs w:val="20"/>
                <w:lang w:val="pt-PT"/>
              </w:rPr>
            </w:pPr>
          </w:p>
        </w:tc>
        <w:tc>
          <w:tcPr>
            <w:tcW w:w="14978" w:type="dxa"/>
            <w:gridSpan w:val="12"/>
            <w:tcBorders>
              <w:bottom w:val="single" w:sz="4" w:space="0" w:color="auto"/>
            </w:tcBorders>
            <w:shd w:val="clear" w:color="auto" w:fill="FFFFFF" w:themeFill="background1"/>
          </w:tcPr>
          <w:p w14:paraId="0B137514" w14:textId="31ED201E" w:rsidR="00056C0A" w:rsidRPr="00FD0EDA" w:rsidRDefault="00056C0A" w:rsidP="00056C0A">
            <w:pPr>
              <w:spacing w:after="0"/>
              <w:rPr>
                <w:rFonts w:asciiTheme="minorHAnsi" w:eastAsiaTheme="minorHAnsi" w:hAnsiTheme="minorHAnsi" w:cstheme="minorHAnsi"/>
                <w:b/>
                <w:szCs w:val="20"/>
              </w:rPr>
            </w:pPr>
            <w:r>
              <w:rPr>
                <w:rFonts w:asciiTheme="minorHAnsi" w:eastAsiaTheme="minorHAnsi" w:hAnsiTheme="minorHAnsi" w:cstheme="minorHAnsi"/>
                <w:b/>
                <w:szCs w:val="20"/>
              </w:rPr>
              <w:t>I.</w:t>
            </w:r>
            <w:r>
              <w:t xml:space="preserve"> </w:t>
            </w:r>
            <w:r w:rsidRPr="00056C0A">
              <w:rPr>
                <w:rFonts w:asciiTheme="minorHAnsi" w:eastAsiaTheme="minorHAnsi" w:hAnsiTheme="minorHAnsi" w:cstheme="minorHAnsi"/>
                <w:b/>
                <w:szCs w:val="20"/>
              </w:rPr>
              <w:t>Anexele obligatorii la depunerea cererii de finanțare, menționate în cadrul ghidului solicitantului, se regăsesc anexate</w:t>
            </w:r>
            <w:r>
              <w:rPr>
                <w:rFonts w:asciiTheme="minorHAnsi" w:eastAsiaTheme="minorHAnsi" w:hAnsiTheme="minorHAnsi" w:cstheme="minorHAnsi"/>
                <w:b/>
                <w:szCs w:val="20"/>
              </w:rPr>
              <w:t>?</w:t>
            </w:r>
          </w:p>
        </w:tc>
      </w:tr>
      <w:tr w:rsidR="008A070D" w:rsidRPr="00FD0EDA" w14:paraId="004D74C8" w14:textId="77777777" w:rsidTr="004A3F5D">
        <w:trPr>
          <w:trHeight w:val="20"/>
          <w:tblHeader/>
        </w:trPr>
        <w:tc>
          <w:tcPr>
            <w:tcW w:w="10365" w:type="dxa"/>
            <w:gridSpan w:val="2"/>
            <w:tcBorders>
              <w:bottom w:val="single" w:sz="4" w:space="0" w:color="auto"/>
            </w:tcBorders>
          </w:tcPr>
          <w:p w14:paraId="3D54DAE1" w14:textId="39B46A1A" w:rsidR="00D44302" w:rsidRPr="00056C0A" w:rsidRDefault="00056C0A" w:rsidP="00056C0A">
            <w:pPr>
              <w:pStyle w:val="Header"/>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Declaratia unică (Model A);</w:t>
            </w:r>
          </w:p>
          <w:p w14:paraId="429ECE34" w14:textId="2620DB7F" w:rsidR="00056C0A" w:rsidRPr="00056C0A" w:rsidRDefault="00056C0A" w:rsidP="00056C0A">
            <w:pPr>
              <w:pStyle w:val="Header"/>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lastRenderedPageBreak/>
              <w:t>Documente privind identificarea reprezentantului legal al solicitantului şi, dacă e cazul, pentru reprezentanţii legali ai partenerilor;</w:t>
            </w:r>
          </w:p>
          <w:p w14:paraId="415725E7" w14:textId="1B3E3C2D" w:rsidR="00056C0A" w:rsidRPr="00056C0A"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Documentația tehnico – economică, faza SF / DALI (după caz) sau faza SF/ DALI (după caz) + PT (elaborată la nivel de proiect sau pentru fiecare componentă în parte din cadrul proiectului), inclusiv contractul de lucrări şi actele adiţionale la acesta, dacă este cazul</w:t>
            </w:r>
            <w:r w:rsidR="00056C0A" w:rsidRPr="00056C0A">
              <w:rPr>
                <w:rFonts w:asciiTheme="minorHAnsi" w:hAnsiTheme="minorHAnsi" w:cstheme="minorHAnsi"/>
                <w:szCs w:val="20"/>
                <w:lang w:val="en-US"/>
              </w:rPr>
              <w:t>;</w:t>
            </w:r>
          </w:p>
          <w:p w14:paraId="1A3A06AE" w14:textId="77777777" w:rsidR="00C842AD"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 xml:space="preserve">Studiul de trafic  și Instrumente pentru calcularea emisiilor GES </w:t>
            </w:r>
          </w:p>
          <w:p w14:paraId="15340EB3" w14:textId="174E6897" w:rsidR="00056C0A" w:rsidRPr="00056C0A"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 xml:space="preserve">Certificatul de urbanism sau autorizaţia de construire </w:t>
            </w:r>
            <w:r w:rsidR="00056C0A" w:rsidRPr="00056C0A">
              <w:rPr>
                <w:rFonts w:asciiTheme="minorHAnsi" w:hAnsiTheme="minorHAnsi" w:cstheme="minorHAnsi"/>
                <w:szCs w:val="20"/>
              </w:rPr>
              <w:t>;</w:t>
            </w:r>
          </w:p>
          <w:p w14:paraId="20127E27" w14:textId="11400AC8" w:rsidR="00056C0A" w:rsidRPr="00056C0A"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Decizia etapei de încadrare a proiectului în procedura de evaluare a impactului asupra mediului sau Clasarea notificarii emisă de autoritatea pentru protecția mediului, în conformitate cu legislaţia naţională aplicabilă privind evaluarea impactului anumitor proiecte publice şi private asupra mediului, cu completările şi modificările ulterioare</w:t>
            </w:r>
            <w:r w:rsidR="00056C0A" w:rsidRPr="00056C0A">
              <w:rPr>
                <w:rFonts w:asciiTheme="minorHAnsi" w:hAnsiTheme="minorHAnsi" w:cstheme="minorHAnsi"/>
                <w:szCs w:val="20"/>
              </w:rPr>
              <w:t>;</w:t>
            </w:r>
          </w:p>
          <w:p w14:paraId="3B754F38" w14:textId="6F3FC5F6" w:rsidR="00056C0A" w:rsidRPr="00056C0A"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Lista de echipamente și/sau lucrări și/sau servicii cu încadrarea acestora pe secțiunea de cheltuieli eligibile /ne-eligibile – conform modelului anexat prezentului ghid. (Model M)</w:t>
            </w:r>
            <w:r w:rsidR="00056C0A" w:rsidRPr="00056C0A">
              <w:rPr>
                <w:rFonts w:asciiTheme="minorHAnsi" w:hAnsiTheme="minorHAnsi" w:cstheme="minorHAnsi"/>
                <w:szCs w:val="20"/>
              </w:rPr>
              <w:t>;</w:t>
            </w:r>
          </w:p>
          <w:p w14:paraId="5928CCC4" w14:textId="58330390" w:rsidR="00056C0A" w:rsidRPr="00056C0A"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Devizul general pentru proiectele de lucrări în conformitate cu HG nr. 907/2016 – a se vedea structura devizului general din legislația în vigoare privind aprobarea conținutului-cadru al documentației tehnico-economice aferente investițiilor publice, precum și a structurii și metodologiei de elaborare a devizului general pentru obiective de investiții și lucrări de intervenții</w:t>
            </w:r>
            <w:r w:rsidR="00056C0A" w:rsidRPr="00056C0A">
              <w:rPr>
                <w:rFonts w:asciiTheme="minorHAnsi" w:hAnsiTheme="minorHAnsi" w:cstheme="minorHAnsi"/>
                <w:szCs w:val="20"/>
              </w:rPr>
              <w:t>;</w:t>
            </w:r>
          </w:p>
          <w:p w14:paraId="423DD97A" w14:textId="562B04B5" w:rsidR="00056C0A" w:rsidRPr="00056C0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Raportul privind stadiul fizic al investiţiei (Modelul H), daca este cazul</w:t>
            </w:r>
            <w:r w:rsidR="00056C0A" w:rsidRPr="00056C0A">
              <w:rPr>
                <w:rFonts w:asciiTheme="minorHAnsi" w:hAnsiTheme="minorHAnsi" w:cstheme="minorHAnsi"/>
                <w:szCs w:val="20"/>
              </w:rPr>
              <w:t>;</w:t>
            </w:r>
          </w:p>
          <w:p w14:paraId="3D87540C" w14:textId="77777777" w:rsidR="00056C0A" w:rsidRPr="00056C0A" w:rsidRDefault="00056C0A" w:rsidP="00056C0A">
            <w:pPr>
              <w:pStyle w:val="Header"/>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Mandatului special/ împuternicirea specială pentru semnarea anumitor anexe/secţiuni la cererea de finanțare (dacă este cazul);</w:t>
            </w:r>
          </w:p>
          <w:p w14:paraId="15AEED3E" w14:textId="77777777" w:rsidR="00056C0A" w:rsidRPr="00056C0A" w:rsidRDefault="00056C0A" w:rsidP="00056C0A">
            <w:pPr>
              <w:pStyle w:val="Header"/>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Autoevaluare privind segregarea scolara la nivelul unitatii de invatamant, insotita, dupa caz, de un plan de actiune pentru a adresa problemele legate de segregare;</w:t>
            </w:r>
          </w:p>
          <w:p w14:paraId="48E1F8C5" w14:textId="36714A1E" w:rsidR="00056C0A" w:rsidRPr="00056C0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Tabel centralizator privind justificarea costurilor</w:t>
            </w:r>
            <w:r w:rsidR="00056C0A" w:rsidRPr="00056C0A">
              <w:rPr>
                <w:rFonts w:asciiTheme="minorHAnsi" w:hAnsiTheme="minorHAnsi" w:cstheme="minorHAnsi"/>
                <w:szCs w:val="20"/>
              </w:rPr>
              <w:t>;</w:t>
            </w:r>
          </w:p>
          <w:p w14:paraId="48E44A86" w14:textId="6C0C12C1" w:rsidR="00056C0A" w:rsidRPr="00056C0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Anexa XII – Metoda necesarului de finanțare (funding-gap), dacă este cazul</w:t>
            </w:r>
            <w:r w:rsidR="00056C0A" w:rsidRPr="00056C0A">
              <w:rPr>
                <w:rFonts w:asciiTheme="minorHAnsi" w:hAnsiTheme="minorHAnsi" w:cstheme="minorHAnsi"/>
                <w:szCs w:val="20"/>
              </w:rPr>
              <w:t>;</w:t>
            </w:r>
          </w:p>
          <w:p w14:paraId="38AFC650" w14:textId="77777777" w:rsidR="00056C0A" w:rsidRPr="00EB004A" w:rsidRDefault="00EB004A" w:rsidP="00EB004A">
            <w:pPr>
              <w:pStyle w:val="Header"/>
              <w:numPr>
                <w:ilvl w:val="0"/>
                <w:numId w:val="36"/>
              </w:numPr>
              <w:tabs>
                <w:tab w:val="clear" w:pos="4320"/>
                <w:tab w:val="center" w:pos="639"/>
              </w:tabs>
              <w:spacing w:before="0" w:after="0"/>
              <w:rPr>
                <w:rFonts w:asciiTheme="minorHAnsi" w:hAnsiTheme="minorHAnsi" w:cstheme="minorHAnsi"/>
                <w:b/>
                <w:szCs w:val="20"/>
              </w:rPr>
            </w:pPr>
            <w:r w:rsidRPr="00EB004A">
              <w:rPr>
                <w:rFonts w:asciiTheme="minorHAnsi" w:hAnsiTheme="minorHAnsi" w:cstheme="minorHAnsi"/>
                <w:szCs w:val="20"/>
              </w:rPr>
              <w:t>Raportul expertului ANEVAR, dacă este cazul</w:t>
            </w:r>
            <w:r w:rsidR="00056C0A" w:rsidRPr="00056C0A">
              <w:rPr>
                <w:rFonts w:asciiTheme="minorHAnsi" w:hAnsiTheme="minorHAnsi" w:cstheme="minorHAnsi"/>
                <w:szCs w:val="20"/>
              </w:rPr>
              <w:t>;</w:t>
            </w:r>
          </w:p>
          <w:p w14:paraId="44513623" w14:textId="77777777"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Devizul pe obiect aferent cheltuielilor pentru Construirea/modernizarea/reabilitarea benzilor (partea carosabilă) utilizate pentru transportul autoturismelor, dacă este cazul</w:t>
            </w:r>
          </w:p>
          <w:p w14:paraId="2D47827D" w14:textId="77777777"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Devizul pe obiect aferent cheltuielilor pentru utilități publice, dacă este cazul</w:t>
            </w:r>
          </w:p>
          <w:p w14:paraId="70B32EDB" w14:textId="77777777"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Macheta financiara (Modelul K)</w:t>
            </w:r>
          </w:p>
          <w:p w14:paraId="0C7C1D1D" w14:textId="77777777"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Documentația privind imunizarea la schimbările climatice</w:t>
            </w:r>
          </w:p>
          <w:p w14:paraId="27162561" w14:textId="2B2800D0"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Mandatul special/ împuternicirea specială pentru semnarea anumitor anexe/secţiuni la cererea de finanțare (dacă este cazul)</w:t>
            </w:r>
            <w:r>
              <w:rPr>
                <w:rFonts w:asciiTheme="minorHAnsi" w:hAnsiTheme="minorHAnsi" w:cstheme="minorHAnsi"/>
                <w:szCs w:val="20"/>
              </w:rPr>
              <w:t>;</w:t>
            </w:r>
          </w:p>
          <w:p w14:paraId="76080B16" w14:textId="2D9E40C8"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Consimțământ privind prelucrarea datelor cu caracter personal</w:t>
            </w:r>
            <w:r>
              <w:rPr>
                <w:rFonts w:asciiTheme="minorHAnsi" w:hAnsiTheme="minorHAnsi" w:cstheme="minorHAnsi"/>
                <w:szCs w:val="20"/>
                <w:lang w:val="en-US"/>
              </w:rPr>
              <w:t>;</w:t>
            </w:r>
          </w:p>
          <w:p w14:paraId="0E8905E9" w14:textId="77777777"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Extras de la Institutul Național de Statistică care sa ateste populația deservită prin proiect</w:t>
            </w:r>
            <w:r>
              <w:rPr>
                <w:rFonts w:asciiTheme="minorHAnsi" w:hAnsiTheme="minorHAnsi" w:cstheme="minorHAnsi"/>
                <w:szCs w:val="20"/>
              </w:rPr>
              <w:t>;</w:t>
            </w:r>
          </w:p>
          <w:p w14:paraId="0F74A1FA" w14:textId="3AB3607A" w:rsidR="00EB004A" w:rsidRPr="00EB004A" w:rsidRDefault="00EB004A" w:rsidP="00EB004A">
            <w:pPr>
              <w:pStyle w:val="Header"/>
              <w:tabs>
                <w:tab w:val="clear" w:pos="4320"/>
                <w:tab w:val="center" w:pos="639"/>
              </w:tabs>
              <w:spacing w:before="0" w:after="0"/>
              <w:ind w:left="810"/>
              <w:rPr>
                <w:rFonts w:asciiTheme="minorHAnsi" w:hAnsiTheme="minorHAnsi" w:cstheme="minorHAnsi"/>
                <w:szCs w:val="20"/>
              </w:rPr>
            </w:pPr>
          </w:p>
        </w:tc>
        <w:tc>
          <w:tcPr>
            <w:tcW w:w="476" w:type="dxa"/>
            <w:tcBorders>
              <w:bottom w:val="single" w:sz="4" w:space="0" w:color="auto"/>
            </w:tcBorders>
          </w:tcPr>
          <w:p w14:paraId="0876BCE1"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E38BB09"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16C240E"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5CB01A7B"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6AF4C203"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4AC3EB6B"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592B4B4D" w14:textId="77777777" w:rsidR="00A9198D" w:rsidRPr="00FD0EDA" w:rsidRDefault="00A9198D"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6CF4A43C" w14:textId="77777777" w:rsidR="00A9198D" w:rsidRPr="00FD0EDA" w:rsidRDefault="00A9198D" w:rsidP="00FD0EDA">
            <w:pPr>
              <w:spacing w:before="0" w:after="0"/>
              <w:rPr>
                <w:rFonts w:asciiTheme="minorHAnsi" w:hAnsiTheme="minorHAnsi" w:cstheme="minorHAnsi"/>
                <w:szCs w:val="20"/>
                <w:lang w:val="pt-PT"/>
              </w:rPr>
            </w:pPr>
          </w:p>
        </w:tc>
      </w:tr>
      <w:tr w:rsidR="00056C0A" w:rsidRPr="00FD0EDA" w14:paraId="209AAE1A" w14:textId="77777777" w:rsidTr="004A3F5D">
        <w:trPr>
          <w:trHeight w:val="20"/>
          <w:tblHeader/>
        </w:trPr>
        <w:tc>
          <w:tcPr>
            <w:tcW w:w="10365" w:type="dxa"/>
            <w:gridSpan w:val="2"/>
            <w:tcBorders>
              <w:bottom w:val="single" w:sz="4" w:space="0" w:color="auto"/>
            </w:tcBorders>
          </w:tcPr>
          <w:p w14:paraId="7D833205" w14:textId="694A9525" w:rsidR="00056C0A" w:rsidRPr="00056C0A" w:rsidRDefault="00056C0A" w:rsidP="00FD0EDA">
            <w:pPr>
              <w:pStyle w:val="Header"/>
              <w:tabs>
                <w:tab w:val="clear" w:pos="4320"/>
                <w:tab w:val="center" w:pos="639"/>
              </w:tabs>
              <w:spacing w:before="0" w:after="0"/>
              <w:rPr>
                <w:rFonts w:asciiTheme="minorHAnsi" w:hAnsiTheme="minorHAnsi" w:cstheme="minorHAnsi"/>
                <w:b/>
                <w:szCs w:val="20"/>
                <w:lang w:val="pt-PT"/>
              </w:rPr>
            </w:pPr>
            <w:r>
              <w:rPr>
                <w:rFonts w:asciiTheme="minorHAnsi" w:hAnsiTheme="minorHAnsi" w:cstheme="minorHAnsi"/>
                <w:b/>
                <w:szCs w:val="20"/>
                <w:lang w:val="pt-PT"/>
              </w:rPr>
              <w:lastRenderedPageBreak/>
              <w:t xml:space="preserve">        II. </w:t>
            </w:r>
            <w:r w:rsidRPr="00056C0A">
              <w:rPr>
                <w:rFonts w:asciiTheme="minorHAnsi" w:hAnsiTheme="minorHAnsi" w:cstheme="minorHAnsi"/>
                <w:b/>
                <w:szCs w:val="20"/>
                <w:lang w:val="pt-PT"/>
              </w:rPr>
              <w:tab/>
              <w:t>Anexele obligatorii pentru etapa de contractare, menționate în cadrul ghidului solicitantului, se regăsesc anexate ?</w:t>
            </w:r>
          </w:p>
        </w:tc>
        <w:tc>
          <w:tcPr>
            <w:tcW w:w="476" w:type="dxa"/>
            <w:tcBorders>
              <w:bottom w:val="single" w:sz="4" w:space="0" w:color="auto"/>
            </w:tcBorders>
          </w:tcPr>
          <w:p w14:paraId="2D22E467" w14:textId="77777777" w:rsidR="00056C0A" w:rsidRPr="00FD0EDA" w:rsidRDefault="00056C0A"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2EA0FD30" w14:textId="77777777" w:rsidR="00056C0A" w:rsidRPr="00FD0EDA" w:rsidRDefault="00056C0A"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11DF5FF" w14:textId="77777777" w:rsidR="00056C0A" w:rsidRPr="00FD0EDA" w:rsidRDefault="00056C0A"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2573367E" w14:textId="77777777" w:rsidR="00056C0A" w:rsidRPr="00FD0EDA" w:rsidRDefault="00056C0A"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4FFE472E" w14:textId="77777777" w:rsidR="00056C0A" w:rsidRPr="00FD0EDA" w:rsidRDefault="00056C0A"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68FD8D85" w14:textId="77777777" w:rsidR="00056C0A" w:rsidRPr="00FD0EDA" w:rsidRDefault="00056C0A"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622B110A" w14:textId="77777777" w:rsidR="00056C0A" w:rsidRPr="00FD0EDA" w:rsidRDefault="00056C0A"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293991CA" w14:textId="77777777" w:rsidR="00056C0A" w:rsidRPr="00FD0EDA" w:rsidRDefault="00056C0A" w:rsidP="00FD0EDA">
            <w:pPr>
              <w:spacing w:before="0" w:after="0"/>
              <w:rPr>
                <w:rFonts w:asciiTheme="minorHAnsi" w:hAnsiTheme="minorHAnsi" w:cstheme="minorHAnsi"/>
                <w:szCs w:val="20"/>
                <w:lang w:val="pt-PT"/>
              </w:rPr>
            </w:pPr>
          </w:p>
        </w:tc>
      </w:tr>
      <w:tr w:rsidR="008A070D" w:rsidRPr="00FD0EDA" w14:paraId="0F847C82" w14:textId="77777777" w:rsidTr="004A3F5D">
        <w:trPr>
          <w:trHeight w:val="20"/>
          <w:tblHeader/>
        </w:trPr>
        <w:tc>
          <w:tcPr>
            <w:tcW w:w="10365" w:type="dxa"/>
            <w:gridSpan w:val="2"/>
            <w:tcBorders>
              <w:bottom w:val="single" w:sz="4" w:space="0" w:color="auto"/>
            </w:tcBorders>
          </w:tcPr>
          <w:p w14:paraId="3685CE2F" w14:textId="01CAADDE" w:rsidR="00AE7290" w:rsidRPr="00FD0EDA" w:rsidRDefault="006F493B" w:rsidP="00FD0EDA">
            <w:pPr>
              <w:spacing w:before="0" w:after="0"/>
              <w:jc w:val="both"/>
              <w:rPr>
                <w:rFonts w:asciiTheme="minorHAnsi" w:hAnsiTheme="minorHAnsi" w:cstheme="minorHAnsi"/>
                <w:b/>
                <w:szCs w:val="20"/>
                <w:lang w:val="fr-FR"/>
              </w:rPr>
            </w:pPr>
            <w:r w:rsidRPr="00FD0EDA">
              <w:rPr>
                <w:rFonts w:asciiTheme="minorHAnsi" w:hAnsiTheme="minorHAnsi" w:cstheme="minorHAnsi"/>
                <w:b/>
                <w:szCs w:val="20"/>
                <w:lang w:val="fr-FR"/>
              </w:rPr>
              <w:t xml:space="preserve">       </w:t>
            </w:r>
            <w:r w:rsidR="00AE7290" w:rsidRPr="00FD0EDA">
              <w:rPr>
                <w:rFonts w:asciiTheme="minorHAnsi" w:hAnsiTheme="minorHAnsi" w:cstheme="minorHAnsi"/>
                <w:szCs w:val="20"/>
              </w:rPr>
              <w:t xml:space="preserve"> </w:t>
            </w:r>
            <w:r w:rsidR="00EB004A">
              <w:t xml:space="preserve"> 1.</w:t>
            </w:r>
            <w:proofErr w:type="spellStart"/>
            <w:r w:rsidR="00EB004A" w:rsidRPr="00EB004A">
              <w:rPr>
                <w:rFonts w:asciiTheme="minorHAnsi" w:hAnsiTheme="minorHAnsi" w:cstheme="minorHAnsi"/>
                <w:b/>
                <w:szCs w:val="20"/>
                <w:lang w:val="fr-FR"/>
              </w:rPr>
              <w:t>Documentele</w:t>
            </w:r>
            <w:proofErr w:type="spellEnd"/>
            <w:r w:rsidR="00EB004A" w:rsidRPr="00EB004A">
              <w:rPr>
                <w:rFonts w:asciiTheme="minorHAnsi" w:hAnsiTheme="minorHAnsi" w:cstheme="minorHAnsi"/>
                <w:b/>
                <w:szCs w:val="20"/>
                <w:lang w:val="fr-FR"/>
              </w:rPr>
              <w:t xml:space="preserve"> </w:t>
            </w:r>
            <w:proofErr w:type="spellStart"/>
            <w:r w:rsidR="00EB004A" w:rsidRPr="00EB004A">
              <w:rPr>
                <w:rFonts w:asciiTheme="minorHAnsi" w:hAnsiTheme="minorHAnsi" w:cstheme="minorHAnsi"/>
                <w:b/>
                <w:szCs w:val="20"/>
                <w:lang w:val="fr-FR"/>
              </w:rPr>
              <w:t>statutare</w:t>
            </w:r>
            <w:proofErr w:type="spellEnd"/>
            <w:r w:rsidR="00EB004A" w:rsidRPr="00EB004A">
              <w:rPr>
                <w:rFonts w:asciiTheme="minorHAnsi" w:hAnsiTheme="minorHAnsi" w:cstheme="minorHAnsi"/>
                <w:b/>
                <w:szCs w:val="20"/>
                <w:lang w:val="fr-FR"/>
              </w:rPr>
              <w:t xml:space="preserve"> </w:t>
            </w:r>
            <w:proofErr w:type="spellStart"/>
            <w:r w:rsidR="00EB004A" w:rsidRPr="00EB004A">
              <w:rPr>
                <w:rFonts w:asciiTheme="minorHAnsi" w:hAnsiTheme="minorHAnsi" w:cstheme="minorHAnsi"/>
                <w:b/>
                <w:szCs w:val="20"/>
                <w:lang w:val="fr-FR"/>
              </w:rPr>
              <w:t>ale</w:t>
            </w:r>
            <w:proofErr w:type="spellEnd"/>
            <w:r w:rsidR="00EB004A" w:rsidRPr="00EB004A">
              <w:rPr>
                <w:rFonts w:asciiTheme="minorHAnsi" w:hAnsiTheme="minorHAnsi" w:cstheme="minorHAnsi"/>
                <w:b/>
                <w:szCs w:val="20"/>
                <w:lang w:val="fr-FR"/>
              </w:rPr>
              <w:t xml:space="preserve"> </w:t>
            </w:r>
            <w:proofErr w:type="spellStart"/>
            <w:r w:rsidR="00EB004A" w:rsidRPr="00EB004A">
              <w:rPr>
                <w:rFonts w:asciiTheme="minorHAnsi" w:hAnsiTheme="minorHAnsi" w:cstheme="minorHAnsi"/>
                <w:b/>
                <w:szCs w:val="20"/>
                <w:lang w:val="fr-FR"/>
              </w:rPr>
              <w:t>solicitantului</w:t>
            </w:r>
            <w:proofErr w:type="spellEnd"/>
            <w:r w:rsidR="00EB004A" w:rsidRPr="00EB004A">
              <w:rPr>
                <w:rFonts w:asciiTheme="minorHAnsi" w:hAnsiTheme="minorHAnsi" w:cstheme="minorHAnsi"/>
                <w:b/>
                <w:szCs w:val="20"/>
                <w:lang w:val="fr-FR"/>
              </w:rPr>
              <w:t xml:space="preserve"> </w:t>
            </w:r>
            <w:proofErr w:type="spellStart"/>
            <w:r w:rsidR="00EB004A" w:rsidRPr="00EB004A">
              <w:rPr>
                <w:rFonts w:asciiTheme="minorHAnsi" w:hAnsiTheme="minorHAnsi" w:cstheme="minorHAnsi"/>
                <w:b/>
                <w:szCs w:val="20"/>
                <w:lang w:val="fr-FR"/>
              </w:rPr>
              <w:t>și</w:t>
            </w:r>
            <w:proofErr w:type="spellEnd"/>
            <w:r w:rsidR="00EB004A" w:rsidRPr="00EB004A">
              <w:rPr>
                <w:rFonts w:asciiTheme="minorHAnsi" w:hAnsiTheme="minorHAnsi" w:cstheme="minorHAnsi"/>
                <w:b/>
                <w:szCs w:val="20"/>
                <w:lang w:val="fr-FR"/>
              </w:rPr>
              <w:t xml:space="preserve">, </w:t>
            </w:r>
            <w:proofErr w:type="spellStart"/>
            <w:r w:rsidR="00EB004A" w:rsidRPr="00EB004A">
              <w:rPr>
                <w:rFonts w:asciiTheme="minorHAnsi" w:hAnsiTheme="minorHAnsi" w:cstheme="minorHAnsi"/>
                <w:b/>
                <w:szCs w:val="20"/>
                <w:lang w:val="fr-FR"/>
              </w:rPr>
              <w:t>după</w:t>
            </w:r>
            <w:proofErr w:type="spellEnd"/>
            <w:r w:rsidR="00EB004A" w:rsidRPr="00EB004A">
              <w:rPr>
                <w:rFonts w:asciiTheme="minorHAnsi" w:hAnsiTheme="minorHAnsi" w:cstheme="minorHAnsi"/>
                <w:b/>
                <w:szCs w:val="20"/>
                <w:lang w:val="fr-FR"/>
              </w:rPr>
              <w:t xml:space="preserve"> </w:t>
            </w:r>
            <w:proofErr w:type="spellStart"/>
            <w:r w:rsidR="00EB004A" w:rsidRPr="00EB004A">
              <w:rPr>
                <w:rFonts w:asciiTheme="minorHAnsi" w:hAnsiTheme="minorHAnsi" w:cstheme="minorHAnsi"/>
                <w:b/>
                <w:szCs w:val="20"/>
                <w:lang w:val="fr-FR"/>
              </w:rPr>
              <w:t>caz</w:t>
            </w:r>
            <w:proofErr w:type="spellEnd"/>
            <w:r w:rsidR="00EB004A" w:rsidRPr="00EB004A">
              <w:rPr>
                <w:rFonts w:asciiTheme="minorHAnsi" w:hAnsiTheme="minorHAnsi" w:cstheme="minorHAnsi"/>
                <w:b/>
                <w:szCs w:val="20"/>
                <w:lang w:val="fr-FR"/>
              </w:rPr>
              <w:t xml:space="preserve">, ale </w:t>
            </w:r>
            <w:proofErr w:type="spellStart"/>
            <w:r w:rsidR="00EB004A" w:rsidRPr="00EB004A">
              <w:rPr>
                <w:rFonts w:asciiTheme="minorHAnsi" w:hAnsiTheme="minorHAnsi" w:cstheme="minorHAnsi"/>
                <w:b/>
                <w:szCs w:val="20"/>
                <w:lang w:val="fr-FR"/>
              </w:rPr>
              <w:t>partenerilor</w:t>
            </w:r>
            <w:proofErr w:type="spellEnd"/>
          </w:p>
          <w:p w14:paraId="5E99B5DE" w14:textId="77777777" w:rsidR="00AE7290" w:rsidRPr="00FD0EDA" w:rsidRDefault="00AE7290" w:rsidP="00056C0A">
            <w:pPr>
              <w:rPr>
                <w:lang w:val="fr-FR"/>
              </w:rPr>
            </w:pPr>
            <w:r w:rsidRPr="00FD0EDA">
              <w:rPr>
                <w:lang w:val="fr-FR"/>
              </w:rPr>
              <w:t xml:space="preserve">Vor fi </w:t>
            </w:r>
            <w:proofErr w:type="spellStart"/>
            <w:r w:rsidRPr="00FD0EDA">
              <w:rPr>
                <w:lang w:val="fr-FR"/>
              </w:rPr>
              <w:t>prezentate</w:t>
            </w:r>
            <w:proofErr w:type="spellEnd"/>
            <w:r w:rsidRPr="00FD0EDA">
              <w:rPr>
                <w:lang w:val="fr-FR"/>
              </w:rPr>
              <w:t xml:space="preserve">, </w:t>
            </w:r>
            <w:proofErr w:type="spellStart"/>
            <w:r w:rsidRPr="00FD0EDA">
              <w:rPr>
                <w:lang w:val="fr-FR"/>
              </w:rPr>
              <w:t>după</w:t>
            </w:r>
            <w:proofErr w:type="spellEnd"/>
            <w:r w:rsidRPr="00FD0EDA">
              <w:rPr>
                <w:lang w:val="fr-FR"/>
              </w:rPr>
              <w:t xml:space="preserve"> </w:t>
            </w:r>
            <w:proofErr w:type="spellStart"/>
            <w:r w:rsidRPr="00FD0EDA">
              <w:rPr>
                <w:lang w:val="fr-FR"/>
              </w:rPr>
              <w:t>caz</w:t>
            </w:r>
            <w:proofErr w:type="spellEnd"/>
            <w:r w:rsidRPr="00FD0EDA">
              <w:rPr>
                <w:lang w:val="fr-FR"/>
              </w:rPr>
              <w:t xml:space="preserve">, </w:t>
            </w:r>
            <w:proofErr w:type="spellStart"/>
            <w:r w:rsidRPr="00FD0EDA">
              <w:rPr>
                <w:lang w:val="fr-FR"/>
              </w:rPr>
              <w:t>documentele</w:t>
            </w:r>
            <w:proofErr w:type="spellEnd"/>
            <w:r w:rsidRPr="00FD0EDA">
              <w:rPr>
                <w:lang w:val="fr-FR"/>
              </w:rPr>
              <w:t xml:space="preserve"> </w:t>
            </w:r>
            <w:proofErr w:type="spellStart"/>
            <w:r w:rsidRPr="00FD0EDA">
              <w:rPr>
                <w:lang w:val="fr-FR"/>
              </w:rPr>
              <w:t>statutare</w:t>
            </w:r>
            <w:proofErr w:type="spellEnd"/>
            <w:r w:rsidRPr="00FD0EDA">
              <w:rPr>
                <w:lang w:val="fr-FR"/>
              </w:rPr>
              <w:t xml:space="preserve"> </w:t>
            </w:r>
            <w:proofErr w:type="spellStart"/>
            <w:r w:rsidRPr="00FD0EDA">
              <w:rPr>
                <w:lang w:val="fr-FR"/>
              </w:rPr>
              <w:t>ale</w:t>
            </w:r>
            <w:proofErr w:type="spellEnd"/>
            <w:r w:rsidRPr="00FD0EDA">
              <w:rPr>
                <w:lang w:val="fr-FR"/>
              </w:rPr>
              <w:t xml:space="preserve"> </w:t>
            </w:r>
            <w:proofErr w:type="spellStart"/>
            <w:r w:rsidRPr="00FD0EDA">
              <w:rPr>
                <w:lang w:val="fr-FR"/>
              </w:rPr>
              <w:t>solicitantului</w:t>
            </w:r>
            <w:proofErr w:type="spellEnd"/>
            <w:r w:rsidRPr="00FD0EDA">
              <w:rPr>
                <w:lang w:val="fr-FR"/>
              </w:rPr>
              <w:t xml:space="preserve"> </w:t>
            </w:r>
            <w:proofErr w:type="spellStart"/>
            <w:r w:rsidRPr="00FD0EDA">
              <w:rPr>
                <w:lang w:val="fr-FR"/>
              </w:rPr>
              <w:t>şi</w:t>
            </w:r>
            <w:proofErr w:type="spellEnd"/>
            <w:r w:rsidRPr="00FD0EDA">
              <w:rPr>
                <w:lang w:val="fr-FR"/>
              </w:rPr>
              <w:t xml:space="preserve">, </w:t>
            </w:r>
            <w:proofErr w:type="spellStart"/>
            <w:r w:rsidRPr="00FD0EDA">
              <w:rPr>
                <w:lang w:val="fr-FR"/>
              </w:rPr>
              <w:t>dacă</w:t>
            </w:r>
            <w:proofErr w:type="spellEnd"/>
            <w:r w:rsidRPr="00FD0EDA">
              <w:rPr>
                <w:lang w:val="fr-FR"/>
              </w:rPr>
              <w:t xml:space="preserve"> e </w:t>
            </w:r>
            <w:proofErr w:type="spellStart"/>
            <w:r w:rsidRPr="00FD0EDA">
              <w:rPr>
                <w:lang w:val="fr-FR"/>
              </w:rPr>
              <w:t>cazul</w:t>
            </w:r>
            <w:proofErr w:type="spellEnd"/>
            <w:r w:rsidRPr="00FD0EDA">
              <w:rPr>
                <w:lang w:val="fr-FR"/>
              </w:rPr>
              <w:t xml:space="preserve">, ale </w:t>
            </w:r>
            <w:proofErr w:type="spellStart"/>
            <w:r w:rsidRPr="00FD0EDA">
              <w:rPr>
                <w:lang w:val="fr-FR"/>
              </w:rPr>
              <w:t>partenerilor</w:t>
            </w:r>
            <w:proofErr w:type="spellEnd"/>
            <w:r w:rsidRPr="00FD0EDA">
              <w:rPr>
                <w:lang w:val="fr-FR"/>
              </w:rPr>
              <w:t xml:space="preserve">, </w:t>
            </w:r>
            <w:proofErr w:type="spellStart"/>
            <w:r w:rsidRPr="00FD0EDA">
              <w:rPr>
                <w:lang w:val="fr-FR"/>
              </w:rPr>
              <w:t>în</w:t>
            </w:r>
            <w:proofErr w:type="spellEnd"/>
            <w:r w:rsidRPr="00FD0EDA">
              <w:rPr>
                <w:lang w:val="fr-FR"/>
              </w:rPr>
              <w:t xml:space="preserve"> </w:t>
            </w:r>
            <w:proofErr w:type="spellStart"/>
            <w:r w:rsidRPr="00FD0EDA">
              <w:rPr>
                <w:lang w:val="fr-FR"/>
              </w:rPr>
              <w:t>vigoare</w:t>
            </w:r>
            <w:proofErr w:type="spellEnd"/>
            <w:r w:rsidRPr="00FD0EDA">
              <w:rPr>
                <w:lang w:val="fr-FR"/>
              </w:rPr>
              <w:t xml:space="preserve"> la data </w:t>
            </w:r>
            <w:proofErr w:type="spellStart"/>
            <w:r w:rsidRPr="00FD0EDA">
              <w:rPr>
                <w:lang w:val="fr-FR"/>
              </w:rPr>
              <w:t>depunerii</w:t>
            </w:r>
            <w:proofErr w:type="spellEnd"/>
            <w:r w:rsidRPr="00FD0EDA">
              <w:rPr>
                <w:lang w:val="fr-FR"/>
              </w:rPr>
              <w:t xml:space="preserve"> </w:t>
            </w:r>
            <w:proofErr w:type="spellStart"/>
            <w:r w:rsidRPr="00FD0EDA">
              <w:rPr>
                <w:lang w:val="fr-FR"/>
              </w:rPr>
              <w:t>cererii</w:t>
            </w:r>
            <w:proofErr w:type="spellEnd"/>
            <w:r w:rsidRPr="00FD0EDA">
              <w:rPr>
                <w:lang w:val="fr-FR"/>
              </w:rPr>
              <w:t xml:space="preserve"> de </w:t>
            </w:r>
            <w:proofErr w:type="spellStart"/>
            <w:r w:rsidRPr="00FD0EDA">
              <w:rPr>
                <w:lang w:val="fr-FR"/>
              </w:rPr>
              <w:t>finanțare</w:t>
            </w:r>
            <w:proofErr w:type="spellEnd"/>
            <w:r w:rsidRPr="00FD0EDA">
              <w:rPr>
                <w:lang w:val="fr-FR"/>
              </w:rPr>
              <w:t xml:space="preserve">, </w:t>
            </w:r>
            <w:proofErr w:type="spellStart"/>
            <w:r w:rsidRPr="00FD0EDA">
              <w:rPr>
                <w:lang w:val="fr-FR"/>
              </w:rPr>
              <w:t>astfel</w:t>
            </w:r>
            <w:proofErr w:type="spellEnd"/>
            <w:r w:rsidRPr="00FD0EDA">
              <w:rPr>
                <w:lang w:val="fr-FR"/>
              </w:rPr>
              <w:t>:</w:t>
            </w:r>
          </w:p>
          <w:p w14:paraId="63983F8B"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 xml:space="preserve">Documente </w:t>
            </w:r>
            <w:proofErr w:type="spellStart"/>
            <w:r w:rsidRPr="00EB004A">
              <w:rPr>
                <w:rFonts w:asciiTheme="minorHAnsi" w:hAnsiTheme="minorHAnsi" w:cstheme="minorHAnsi"/>
                <w:szCs w:val="20"/>
                <w:lang w:val="fr-FR"/>
              </w:rPr>
              <w:t>statutare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pentru</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solicitantul</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finanţare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inclusiv</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partenerii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după</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caz</w:t>
            </w:r>
            <w:proofErr w:type="spellEnd"/>
            <w:r w:rsidRPr="00EB004A">
              <w:rPr>
                <w:rFonts w:asciiTheme="minorHAnsi" w:hAnsiTheme="minorHAnsi" w:cstheme="minorHAnsi"/>
                <w:szCs w:val="20"/>
                <w:lang w:val="fr-FR"/>
              </w:rPr>
              <w:t>):</w:t>
            </w:r>
          </w:p>
          <w:p w14:paraId="62CA9F32"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r>
            <w:proofErr w:type="spellStart"/>
            <w:r w:rsidRPr="00EB004A">
              <w:rPr>
                <w:rFonts w:asciiTheme="minorHAnsi" w:hAnsiTheme="minorHAnsi" w:cstheme="minorHAnsi"/>
                <w:szCs w:val="20"/>
                <w:lang w:val="fr-FR"/>
              </w:rPr>
              <w:t>Hotărârea</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constituire</w:t>
            </w:r>
            <w:proofErr w:type="spellEnd"/>
            <w:r w:rsidRPr="00EB004A">
              <w:rPr>
                <w:rFonts w:asciiTheme="minorHAnsi" w:hAnsiTheme="minorHAnsi" w:cstheme="minorHAnsi"/>
                <w:szCs w:val="20"/>
                <w:lang w:val="fr-FR"/>
              </w:rPr>
              <w:t xml:space="preserve"> </w:t>
            </w:r>
            <w:proofErr w:type="gramStart"/>
            <w:r w:rsidRPr="00EB004A">
              <w:rPr>
                <w:rFonts w:asciiTheme="minorHAnsi" w:hAnsiTheme="minorHAnsi" w:cstheme="minorHAnsi"/>
                <w:szCs w:val="20"/>
                <w:lang w:val="fr-FR"/>
              </w:rPr>
              <w:t>a</w:t>
            </w:r>
            <w:proofErr w:type="gram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consiliului</w:t>
            </w:r>
            <w:proofErr w:type="spellEnd"/>
            <w:r w:rsidRPr="00EB004A">
              <w:rPr>
                <w:rFonts w:asciiTheme="minorHAnsi" w:hAnsiTheme="minorHAnsi" w:cstheme="minorHAnsi"/>
                <w:szCs w:val="20"/>
                <w:lang w:val="fr-FR"/>
              </w:rPr>
              <w:t xml:space="preserve"> local;</w:t>
            </w:r>
          </w:p>
          <w:p w14:paraId="124A29FE"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r>
            <w:proofErr w:type="spellStart"/>
            <w:r w:rsidRPr="00EB004A">
              <w:rPr>
                <w:rFonts w:asciiTheme="minorHAnsi" w:hAnsiTheme="minorHAnsi" w:cstheme="minorHAnsi"/>
                <w:szCs w:val="20"/>
                <w:lang w:val="fr-FR"/>
              </w:rPr>
              <w:t>Hotărârea</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constituire</w:t>
            </w:r>
            <w:proofErr w:type="spellEnd"/>
            <w:r w:rsidRPr="00EB004A">
              <w:rPr>
                <w:rFonts w:asciiTheme="minorHAnsi" w:hAnsiTheme="minorHAnsi" w:cstheme="minorHAnsi"/>
                <w:szCs w:val="20"/>
                <w:lang w:val="fr-FR"/>
              </w:rPr>
              <w:t xml:space="preserve"> </w:t>
            </w:r>
            <w:proofErr w:type="gramStart"/>
            <w:r w:rsidRPr="00EB004A">
              <w:rPr>
                <w:rFonts w:asciiTheme="minorHAnsi" w:hAnsiTheme="minorHAnsi" w:cstheme="minorHAnsi"/>
                <w:szCs w:val="20"/>
                <w:lang w:val="fr-FR"/>
              </w:rPr>
              <w:t>a</w:t>
            </w:r>
            <w:proofErr w:type="gram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consiliului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județean</w:t>
            </w:r>
            <w:proofErr w:type="spellEnd"/>
            <w:r w:rsidRPr="00EB004A">
              <w:rPr>
                <w:rFonts w:asciiTheme="minorHAnsi" w:hAnsiTheme="minorHAnsi" w:cstheme="minorHAnsi"/>
                <w:szCs w:val="20"/>
                <w:lang w:val="fr-FR"/>
              </w:rPr>
              <w:t>;</w:t>
            </w:r>
          </w:p>
          <w:p w14:paraId="4239AD2C"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r>
            <w:proofErr w:type="spellStart"/>
            <w:r w:rsidRPr="00EB004A">
              <w:rPr>
                <w:rFonts w:asciiTheme="minorHAnsi" w:hAnsiTheme="minorHAnsi" w:cstheme="minorHAnsi"/>
                <w:szCs w:val="20"/>
                <w:lang w:val="fr-FR"/>
              </w:rPr>
              <w:t>Ordinul</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prefectului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privind</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constatarea</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îndeplinirii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condiţiilor</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legale</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constituire</w:t>
            </w:r>
            <w:proofErr w:type="spellEnd"/>
            <w:r w:rsidRPr="00EB004A">
              <w:rPr>
                <w:rFonts w:asciiTheme="minorHAnsi" w:hAnsiTheme="minorHAnsi" w:cstheme="minorHAnsi"/>
                <w:szCs w:val="20"/>
                <w:lang w:val="fr-FR"/>
              </w:rPr>
              <w:t xml:space="preserve"> a </w:t>
            </w:r>
            <w:proofErr w:type="spellStart"/>
            <w:r w:rsidRPr="00EB004A">
              <w:rPr>
                <w:rFonts w:asciiTheme="minorHAnsi" w:hAnsiTheme="minorHAnsi" w:cstheme="minorHAnsi"/>
                <w:szCs w:val="20"/>
                <w:lang w:val="fr-FR"/>
              </w:rPr>
              <w:t>consiliului</w:t>
            </w:r>
            <w:proofErr w:type="spellEnd"/>
            <w:r w:rsidRPr="00EB004A">
              <w:rPr>
                <w:rFonts w:asciiTheme="minorHAnsi" w:hAnsiTheme="minorHAnsi" w:cstheme="minorHAnsi"/>
                <w:szCs w:val="20"/>
                <w:lang w:val="fr-FR"/>
              </w:rPr>
              <w:t xml:space="preserve"> local/ </w:t>
            </w:r>
            <w:proofErr w:type="spellStart"/>
            <w:r w:rsidRPr="00EB004A">
              <w:rPr>
                <w:rFonts w:asciiTheme="minorHAnsi" w:hAnsiTheme="minorHAnsi" w:cstheme="minorHAnsi"/>
                <w:szCs w:val="20"/>
                <w:lang w:val="fr-FR"/>
              </w:rPr>
              <w:t>județean</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după</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caz</w:t>
            </w:r>
            <w:proofErr w:type="spellEnd"/>
            <w:r w:rsidRPr="00EB004A">
              <w:rPr>
                <w:rFonts w:asciiTheme="minorHAnsi" w:hAnsiTheme="minorHAnsi" w:cstheme="minorHAnsi"/>
                <w:szCs w:val="20"/>
                <w:lang w:val="fr-FR"/>
              </w:rPr>
              <w:t>;</w:t>
            </w:r>
          </w:p>
          <w:p w14:paraId="39B537CB" w14:textId="77777777" w:rsidR="00EB004A" w:rsidRPr="00EB004A" w:rsidRDefault="00EB004A" w:rsidP="00EB004A">
            <w:pPr>
              <w:spacing w:before="0" w:after="0"/>
              <w:jc w:val="both"/>
              <w:rPr>
                <w:rFonts w:asciiTheme="minorHAnsi" w:hAnsiTheme="minorHAnsi" w:cstheme="minorHAnsi"/>
                <w:szCs w:val="20"/>
                <w:lang w:val="fr-FR"/>
              </w:rPr>
            </w:pPr>
          </w:p>
          <w:p w14:paraId="782A332B"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 xml:space="preserve">Se vor </w:t>
            </w:r>
            <w:proofErr w:type="spellStart"/>
            <w:r w:rsidRPr="00EB004A">
              <w:rPr>
                <w:rFonts w:asciiTheme="minorHAnsi" w:hAnsiTheme="minorHAnsi" w:cstheme="minorHAnsi"/>
                <w:szCs w:val="20"/>
                <w:lang w:val="fr-FR"/>
              </w:rPr>
              <w:t>anexa</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următoarele</w:t>
            </w:r>
            <w:proofErr w:type="spellEnd"/>
            <w:r w:rsidRPr="00EB004A">
              <w:rPr>
                <w:rFonts w:asciiTheme="minorHAnsi" w:hAnsiTheme="minorHAnsi" w:cstheme="minorHAnsi"/>
                <w:szCs w:val="20"/>
                <w:lang w:val="fr-FR"/>
              </w:rPr>
              <w:t xml:space="preserve"> documente </w:t>
            </w:r>
            <w:proofErr w:type="spellStart"/>
            <w:r w:rsidRPr="00EB004A">
              <w:rPr>
                <w:rFonts w:asciiTheme="minorHAnsi" w:hAnsiTheme="minorHAnsi" w:cstheme="minorHAnsi"/>
                <w:szCs w:val="20"/>
                <w:lang w:val="fr-FR"/>
              </w:rPr>
              <w:t>statutare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pentru</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reprezentantul</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legal</w:t>
            </w:r>
            <w:proofErr w:type="spellEnd"/>
            <w:r w:rsidRPr="00EB004A">
              <w:rPr>
                <w:rFonts w:asciiTheme="minorHAnsi" w:hAnsiTheme="minorHAnsi" w:cstheme="minorHAnsi"/>
                <w:szCs w:val="20"/>
                <w:lang w:val="fr-FR"/>
              </w:rPr>
              <w:t xml:space="preserve"> al </w:t>
            </w:r>
            <w:proofErr w:type="spellStart"/>
            <w:r w:rsidRPr="00EB004A">
              <w:rPr>
                <w:rFonts w:asciiTheme="minorHAnsi" w:hAnsiTheme="minorHAnsi" w:cstheme="minorHAnsi"/>
                <w:szCs w:val="20"/>
                <w:lang w:val="fr-FR"/>
              </w:rPr>
              <w:t>solicitantul</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finanţare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inclusiv</w:t>
            </w:r>
            <w:proofErr w:type="spellEnd"/>
            <w:r w:rsidRPr="00EB004A">
              <w:rPr>
                <w:rFonts w:asciiTheme="minorHAnsi" w:hAnsiTheme="minorHAnsi" w:cstheme="minorHAnsi"/>
                <w:szCs w:val="20"/>
                <w:lang w:val="fr-FR"/>
              </w:rPr>
              <w:t xml:space="preserve"> al </w:t>
            </w:r>
            <w:proofErr w:type="spellStart"/>
            <w:r w:rsidRPr="00EB004A">
              <w:rPr>
                <w:rFonts w:asciiTheme="minorHAnsi" w:hAnsiTheme="minorHAnsi" w:cstheme="minorHAnsi"/>
                <w:szCs w:val="20"/>
                <w:lang w:val="fr-FR"/>
              </w:rPr>
              <w:t>partenerului</w:t>
            </w:r>
            <w:proofErr w:type="spellEnd"/>
            <w:r w:rsidRPr="00EB004A">
              <w:rPr>
                <w:rFonts w:asciiTheme="minorHAnsi" w:hAnsiTheme="minorHAnsi" w:cstheme="minorHAnsi"/>
                <w:szCs w:val="20"/>
                <w:lang w:val="fr-FR"/>
              </w:rPr>
              <w:t>/</w:t>
            </w:r>
            <w:proofErr w:type="spellStart"/>
            <w:r w:rsidRPr="00EB004A">
              <w:rPr>
                <w:rFonts w:asciiTheme="minorHAnsi" w:hAnsiTheme="minorHAnsi" w:cstheme="minorHAnsi"/>
                <w:szCs w:val="20"/>
                <w:lang w:val="fr-FR"/>
              </w:rPr>
              <w:t>partenerilor</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după</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caz</w:t>
            </w:r>
            <w:proofErr w:type="spellEnd"/>
            <w:r w:rsidRPr="00EB004A">
              <w:rPr>
                <w:rFonts w:asciiTheme="minorHAnsi" w:hAnsiTheme="minorHAnsi" w:cstheme="minorHAnsi"/>
                <w:szCs w:val="20"/>
                <w:lang w:val="fr-FR"/>
              </w:rPr>
              <w:t>):</w:t>
            </w:r>
          </w:p>
          <w:p w14:paraId="05FA0351"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r>
            <w:proofErr w:type="spellStart"/>
            <w:r w:rsidRPr="00EB004A">
              <w:rPr>
                <w:rFonts w:asciiTheme="minorHAnsi" w:hAnsiTheme="minorHAnsi" w:cstheme="minorHAnsi"/>
                <w:szCs w:val="20"/>
                <w:lang w:val="fr-FR"/>
              </w:rPr>
              <w:t>Hotărârea</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judecătorească</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validare</w:t>
            </w:r>
            <w:proofErr w:type="spellEnd"/>
            <w:r w:rsidRPr="00EB004A">
              <w:rPr>
                <w:rFonts w:asciiTheme="minorHAnsi" w:hAnsiTheme="minorHAnsi" w:cstheme="minorHAnsi"/>
                <w:szCs w:val="20"/>
                <w:lang w:val="fr-FR"/>
              </w:rPr>
              <w:t xml:space="preserve"> </w:t>
            </w:r>
            <w:proofErr w:type="gramStart"/>
            <w:r w:rsidRPr="00EB004A">
              <w:rPr>
                <w:rFonts w:asciiTheme="minorHAnsi" w:hAnsiTheme="minorHAnsi" w:cstheme="minorHAnsi"/>
                <w:szCs w:val="20"/>
                <w:lang w:val="fr-FR"/>
              </w:rPr>
              <w:t>a</w:t>
            </w:r>
            <w:proofErr w:type="gram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mandatului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Primarului</w:t>
            </w:r>
            <w:proofErr w:type="spellEnd"/>
            <w:r w:rsidRPr="00EB004A">
              <w:rPr>
                <w:rFonts w:asciiTheme="minorHAnsi" w:hAnsiTheme="minorHAnsi" w:cstheme="minorHAnsi"/>
                <w:szCs w:val="20"/>
                <w:lang w:val="fr-FR"/>
              </w:rPr>
              <w:t>/</w:t>
            </w:r>
            <w:proofErr w:type="spellStart"/>
            <w:r w:rsidRPr="00EB004A">
              <w:rPr>
                <w:rFonts w:asciiTheme="minorHAnsi" w:hAnsiTheme="minorHAnsi" w:cstheme="minorHAnsi"/>
                <w:szCs w:val="20"/>
                <w:lang w:val="fr-FR"/>
              </w:rPr>
              <w:t>Președintelui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Consiliului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Județean</w:t>
            </w:r>
            <w:proofErr w:type="spellEnd"/>
            <w:r w:rsidRPr="00EB004A">
              <w:rPr>
                <w:rFonts w:asciiTheme="minorHAnsi" w:hAnsiTheme="minorHAnsi" w:cstheme="minorHAnsi"/>
                <w:szCs w:val="20"/>
                <w:lang w:val="fr-FR"/>
              </w:rPr>
              <w:t xml:space="preserve"> (sau </w:t>
            </w:r>
            <w:proofErr w:type="spellStart"/>
            <w:r w:rsidRPr="00EB004A">
              <w:rPr>
                <w:rFonts w:asciiTheme="minorHAnsi" w:hAnsiTheme="minorHAnsi" w:cstheme="minorHAnsi"/>
                <w:szCs w:val="20"/>
                <w:lang w:val="fr-FR"/>
              </w:rPr>
              <w:t>orice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alte</w:t>
            </w:r>
            <w:proofErr w:type="spellEnd"/>
            <w:r w:rsidRPr="00EB004A">
              <w:rPr>
                <w:rFonts w:asciiTheme="minorHAnsi" w:hAnsiTheme="minorHAnsi" w:cstheme="minorHAnsi"/>
                <w:szCs w:val="20"/>
                <w:lang w:val="fr-FR"/>
              </w:rPr>
              <w:t xml:space="preserve"> documente </w:t>
            </w:r>
            <w:proofErr w:type="spellStart"/>
            <w:r w:rsidRPr="00EB004A">
              <w:rPr>
                <w:rFonts w:asciiTheme="minorHAnsi" w:hAnsiTheme="minorHAnsi" w:cstheme="minorHAnsi"/>
                <w:szCs w:val="20"/>
                <w:lang w:val="fr-FR"/>
              </w:rPr>
              <w:t>din</w:t>
            </w:r>
            <w:proofErr w:type="spellEnd"/>
            <w:r w:rsidRPr="00EB004A">
              <w:rPr>
                <w:rFonts w:asciiTheme="minorHAnsi" w:hAnsiTheme="minorHAnsi" w:cstheme="minorHAnsi"/>
                <w:szCs w:val="20"/>
                <w:lang w:val="fr-FR"/>
              </w:rPr>
              <w:t xml:space="preserve"> care </w:t>
            </w:r>
            <w:proofErr w:type="spellStart"/>
            <w:r w:rsidRPr="00EB004A">
              <w:rPr>
                <w:rFonts w:asciiTheme="minorHAnsi" w:hAnsiTheme="minorHAnsi" w:cstheme="minorHAnsi"/>
                <w:szCs w:val="20"/>
                <w:lang w:val="fr-FR"/>
              </w:rPr>
              <w:t>să</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rezulte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calitatea</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reprezentant</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legal</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pentru</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situații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particulare</w:t>
            </w:r>
            <w:proofErr w:type="spellEnd"/>
            <w:r w:rsidRPr="00EB004A">
              <w:rPr>
                <w:rFonts w:asciiTheme="minorHAnsi" w:hAnsiTheme="minorHAnsi" w:cstheme="minorHAnsi"/>
                <w:szCs w:val="20"/>
                <w:lang w:val="fr-FR"/>
              </w:rPr>
              <w:t>);</w:t>
            </w:r>
          </w:p>
          <w:p w14:paraId="635DF64B"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r>
            <w:proofErr w:type="spellStart"/>
            <w:r w:rsidRPr="00EB004A">
              <w:rPr>
                <w:rFonts w:asciiTheme="minorHAnsi" w:hAnsiTheme="minorHAnsi" w:cstheme="minorHAnsi"/>
                <w:szCs w:val="20"/>
                <w:lang w:val="fr-FR"/>
              </w:rPr>
              <w:t>Hotărârea</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consiliului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judeţean</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alegere</w:t>
            </w:r>
            <w:proofErr w:type="spellEnd"/>
            <w:r w:rsidRPr="00EB004A">
              <w:rPr>
                <w:rFonts w:asciiTheme="minorHAnsi" w:hAnsiTheme="minorHAnsi" w:cstheme="minorHAnsi"/>
                <w:szCs w:val="20"/>
                <w:lang w:val="fr-FR"/>
              </w:rPr>
              <w:t xml:space="preserve"> </w:t>
            </w:r>
            <w:proofErr w:type="gramStart"/>
            <w:r w:rsidRPr="00EB004A">
              <w:rPr>
                <w:rFonts w:asciiTheme="minorHAnsi" w:hAnsiTheme="minorHAnsi" w:cstheme="minorHAnsi"/>
                <w:szCs w:val="20"/>
                <w:lang w:val="fr-FR"/>
              </w:rPr>
              <w:t>a</w:t>
            </w:r>
            <w:proofErr w:type="gram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președintelui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Consiliului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Județean</w:t>
            </w:r>
            <w:proofErr w:type="spellEnd"/>
            <w:r w:rsidRPr="00EB004A">
              <w:rPr>
                <w:rFonts w:asciiTheme="minorHAnsi" w:hAnsiTheme="minorHAnsi" w:cstheme="minorHAnsi"/>
                <w:szCs w:val="20"/>
                <w:lang w:val="fr-FR"/>
              </w:rPr>
              <w:t>;</w:t>
            </w:r>
          </w:p>
          <w:p w14:paraId="26BE7A1B"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r>
            <w:proofErr w:type="spellStart"/>
            <w:r w:rsidRPr="00EB004A">
              <w:rPr>
                <w:rFonts w:asciiTheme="minorHAnsi" w:hAnsiTheme="minorHAnsi" w:cstheme="minorHAnsi"/>
                <w:szCs w:val="20"/>
                <w:lang w:val="fr-FR"/>
              </w:rPr>
              <w:t>Hotărâre</w:t>
            </w:r>
            <w:proofErr w:type="spellEnd"/>
            <w:r w:rsidRPr="00EB004A">
              <w:rPr>
                <w:rFonts w:asciiTheme="minorHAnsi" w:hAnsiTheme="minorHAnsi" w:cstheme="minorHAnsi"/>
                <w:szCs w:val="20"/>
                <w:lang w:val="fr-FR"/>
              </w:rPr>
              <w:t>/</w:t>
            </w:r>
            <w:proofErr w:type="spellStart"/>
            <w:r w:rsidRPr="00EB004A">
              <w:rPr>
                <w:rFonts w:asciiTheme="minorHAnsi" w:hAnsiTheme="minorHAnsi" w:cstheme="minorHAnsi"/>
                <w:szCs w:val="20"/>
                <w:lang w:val="fr-FR"/>
              </w:rPr>
              <w:t>decizie</w:t>
            </w:r>
            <w:proofErr w:type="spellEnd"/>
            <w:r w:rsidRPr="00EB004A">
              <w:rPr>
                <w:rFonts w:asciiTheme="minorHAnsi" w:hAnsiTheme="minorHAnsi" w:cstheme="minorHAnsi"/>
                <w:szCs w:val="20"/>
                <w:lang w:val="fr-FR"/>
              </w:rPr>
              <w:t>/</w:t>
            </w:r>
            <w:proofErr w:type="spellStart"/>
            <w:r w:rsidRPr="00EB004A">
              <w:rPr>
                <w:rFonts w:asciiTheme="minorHAnsi" w:hAnsiTheme="minorHAnsi" w:cstheme="minorHAnsi"/>
                <w:szCs w:val="20"/>
                <w:lang w:val="fr-FR"/>
              </w:rPr>
              <w:t>alt</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act</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administrativ</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numire</w:t>
            </w:r>
            <w:proofErr w:type="spellEnd"/>
            <w:r w:rsidRPr="00EB004A">
              <w:rPr>
                <w:rFonts w:asciiTheme="minorHAnsi" w:hAnsiTheme="minorHAnsi" w:cstheme="minorHAnsi"/>
                <w:szCs w:val="20"/>
                <w:lang w:val="fr-FR"/>
              </w:rPr>
              <w:t xml:space="preserve"> </w:t>
            </w:r>
            <w:proofErr w:type="gramStart"/>
            <w:r w:rsidRPr="00EB004A">
              <w:rPr>
                <w:rFonts w:asciiTheme="minorHAnsi" w:hAnsiTheme="minorHAnsi" w:cstheme="minorHAnsi"/>
                <w:szCs w:val="20"/>
                <w:lang w:val="fr-FR"/>
              </w:rPr>
              <w:t>a</w:t>
            </w:r>
            <w:proofErr w:type="gram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conducătorului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instituției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publice</w:t>
            </w:r>
            <w:proofErr w:type="spellEnd"/>
            <w:r w:rsidRPr="00EB004A">
              <w:rPr>
                <w:rFonts w:asciiTheme="minorHAnsi" w:hAnsiTheme="minorHAnsi" w:cstheme="minorHAnsi"/>
                <w:szCs w:val="20"/>
                <w:lang w:val="fr-FR"/>
              </w:rPr>
              <w:t xml:space="preserve"> locale;</w:t>
            </w:r>
          </w:p>
          <w:p w14:paraId="745F35FF" w14:textId="77777777" w:rsidR="00EB004A" w:rsidRPr="00EB004A" w:rsidRDefault="00EB004A" w:rsidP="00EB004A">
            <w:pPr>
              <w:spacing w:before="0" w:after="0"/>
              <w:jc w:val="both"/>
              <w:rPr>
                <w:rFonts w:asciiTheme="minorHAnsi" w:hAnsiTheme="minorHAnsi" w:cstheme="minorHAnsi"/>
                <w:szCs w:val="20"/>
                <w:lang w:val="fr-FR"/>
              </w:rPr>
            </w:pPr>
          </w:p>
          <w:p w14:paraId="480A73DE" w14:textId="03A76FD3" w:rsidR="00E6333D" w:rsidRPr="00FD0EDA" w:rsidRDefault="00EB004A" w:rsidP="00EB004A">
            <w:pPr>
              <w:spacing w:before="0" w:after="0"/>
              <w:jc w:val="both"/>
              <w:rPr>
                <w:rFonts w:asciiTheme="minorHAnsi" w:hAnsiTheme="minorHAnsi" w:cstheme="minorHAnsi"/>
                <w:szCs w:val="20"/>
                <w:lang w:val="fr-FR"/>
              </w:rPr>
            </w:pPr>
            <w:proofErr w:type="spellStart"/>
            <w:r w:rsidRPr="00EB004A">
              <w:rPr>
                <w:rFonts w:asciiTheme="minorHAnsi" w:hAnsiTheme="minorHAnsi" w:cstheme="minorHAnsi"/>
                <w:szCs w:val="20"/>
                <w:lang w:val="fr-FR"/>
              </w:rPr>
              <w:t>În</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cazul</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modificării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acestora</w:t>
            </w:r>
            <w:proofErr w:type="spellEnd"/>
            <w:r w:rsidRPr="00EB004A">
              <w:rPr>
                <w:rFonts w:asciiTheme="minorHAnsi" w:hAnsiTheme="minorHAnsi" w:cstheme="minorHAnsi"/>
                <w:szCs w:val="20"/>
                <w:lang w:val="fr-FR"/>
              </w:rPr>
              <w:t xml:space="preserve">, se vor </w:t>
            </w:r>
            <w:proofErr w:type="spellStart"/>
            <w:r w:rsidRPr="00EB004A">
              <w:rPr>
                <w:rFonts w:asciiTheme="minorHAnsi" w:hAnsiTheme="minorHAnsi" w:cstheme="minorHAnsi"/>
                <w:szCs w:val="20"/>
                <w:lang w:val="fr-FR"/>
              </w:rPr>
              <w:t>depune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și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documentele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actualizate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dacă</w:t>
            </w:r>
            <w:proofErr w:type="spellEnd"/>
            <w:r w:rsidRPr="00EB004A">
              <w:rPr>
                <w:rFonts w:asciiTheme="minorHAnsi" w:hAnsiTheme="minorHAnsi" w:cstheme="minorHAnsi"/>
                <w:szCs w:val="20"/>
                <w:lang w:val="fr-FR"/>
              </w:rPr>
              <w:t xml:space="preserve"> este </w:t>
            </w:r>
            <w:proofErr w:type="spellStart"/>
            <w:r w:rsidRPr="00EB004A">
              <w:rPr>
                <w:rFonts w:asciiTheme="minorHAnsi" w:hAnsiTheme="minorHAnsi" w:cstheme="minorHAnsi"/>
                <w:szCs w:val="20"/>
                <w:lang w:val="fr-FR"/>
              </w:rPr>
              <w:t>cazul</w:t>
            </w:r>
            <w:proofErr w:type="spellEnd"/>
          </w:p>
        </w:tc>
        <w:tc>
          <w:tcPr>
            <w:tcW w:w="476" w:type="dxa"/>
            <w:tcBorders>
              <w:bottom w:val="single" w:sz="4" w:space="0" w:color="auto"/>
            </w:tcBorders>
          </w:tcPr>
          <w:p w14:paraId="540BF7D8"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6A2FFE65"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4E3F5C3B"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6FC220B7"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056E1228"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6ABB3DCE"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2C3EE74C" w14:textId="77777777" w:rsidR="00A9198D" w:rsidRPr="00FD0EDA" w:rsidRDefault="00A9198D"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043C11D3" w14:textId="77777777" w:rsidR="00A9198D" w:rsidRPr="00FD0EDA" w:rsidRDefault="00A9198D" w:rsidP="00FD0EDA">
            <w:pPr>
              <w:spacing w:before="0" w:after="0"/>
              <w:rPr>
                <w:rFonts w:asciiTheme="minorHAnsi" w:hAnsiTheme="minorHAnsi" w:cstheme="minorHAnsi"/>
                <w:szCs w:val="20"/>
                <w:lang w:val="pt-PT"/>
              </w:rPr>
            </w:pPr>
          </w:p>
        </w:tc>
      </w:tr>
      <w:tr w:rsidR="008A070D" w:rsidRPr="00FD0EDA" w14:paraId="3B93AAFF" w14:textId="77777777" w:rsidTr="004A3F5D">
        <w:trPr>
          <w:trHeight w:val="20"/>
          <w:tblHeader/>
        </w:trPr>
        <w:tc>
          <w:tcPr>
            <w:tcW w:w="10365" w:type="dxa"/>
            <w:gridSpan w:val="2"/>
            <w:tcBorders>
              <w:bottom w:val="single" w:sz="4" w:space="0" w:color="auto"/>
            </w:tcBorders>
          </w:tcPr>
          <w:p w14:paraId="68A94B2F" w14:textId="791F851B" w:rsidR="00A9198D" w:rsidRPr="00FD0EDA" w:rsidRDefault="002C7227" w:rsidP="00FD0EDA">
            <w:pPr>
              <w:spacing w:before="0" w:after="0"/>
              <w:jc w:val="both"/>
              <w:rPr>
                <w:rFonts w:asciiTheme="minorHAnsi" w:hAnsiTheme="minorHAnsi" w:cstheme="minorHAnsi"/>
                <w:b/>
                <w:szCs w:val="20"/>
                <w:lang w:val="pt-PT"/>
              </w:rPr>
            </w:pPr>
            <w:r w:rsidRPr="00FD0EDA">
              <w:rPr>
                <w:rFonts w:asciiTheme="minorHAnsi" w:hAnsiTheme="minorHAnsi" w:cstheme="minorHAnsi"/>
                <w:b/>
                <w:szCs w:val="20"/>
                <w:lang w:val="pt-PT"/>
              </w:rPr>
              <w:t xml:space="preserve">        </w:t>
            </w:r>
            <w:r w:rsidR="00EB004A">
              <w:t xml:space="preserve"> </w:t>
            </w:r>
            <w:r w:rsidR="00EB004A" w:rsidRPr="00EB004A">
              <w:rPr>
                <w:rFonts w:asciiTheme="minorHAnsi" w:hAnsiTheme="minorHAnsi" w:cstheme="minorHAnsi"/>
                <w:b/>
                <w:szCs w:val="20"/>
                <w:lang w:val="pt-PT"/>
              </w:rPr>
              <w:t>Acordul privind implementarea în parteneriat a proiectului, dacă este cazul</w:t>
            </w:r>
          </w:p>
          <w:p w14:paraId="4B1B33DE" w14:textId="77777777" w:rsidR="00D21056" w:rsidRPr="00D21056" w:rsidRDefault="00D21056" w:rsidP="00D21056">
            <w:pPr>
              <w:spacing w:after="0"/>
              <w:ind w:left="360"/>
              <w:jc w:val="both"/>
              <w:rPr>
                <w:rFonts w:asciiTheme="minorHAnsi" w:hAnsiTheme="minorHAnsi" w:cstheme="minorHAnsi"/>
                <w:szCs w:val="20"/>
              </w:rPr>
            </w:pPr>
            <w:r w:rsidRPr="00FD0EDA">
              <w:rPr>
                <w:rFonts w:asciiTheme="minorHAnsi" w:hAnsiTheme="minorHAnsi" w:cstheme="minorHAnsi"/>
                <w:szCs w:val="20"/>
              </w:rPr>
              <w:t xml:space="preserve"> </w:t>
            </w:r>
            <w:r w:rsidRPr="00D21056">
              <w:rPr>
                <w:rFonts w:asciiTheme="minorHAnsi" w:hAnsiTheme="minorHAnsi" w:cstheme="minorHAnsi"/>
                <w:szCs w:val="20"/>
              </w:rPr>
              <w:t>În cazul proiectelor implementate în parteneriat se va anexa în mod obligatoriu acordul privind implementarea proiectului în parteneriat, încheiat între parteneri, care va prezenta elementele de conținut minime din legislația națională aplicabilă fondurilor nerambursabile pentru perioada 2021 – 2027, inclusiv va fi prevăzută în clar contribuția fiecărui partener la cheltuielile proiectului (se vedea modelul acordului de parteneriat anexat la ghid - Modelul E).</w:t>
            </w:r>
          </w:p>
          <w:p w14:paraId="3F48EDBA" w14:textId="6DA1A2B6" w:rsidR="00BE253C" w:rsidRPr="00FD0EDA" w:rsidRDefault="00D21056" w:rsidP="00D21056">
            <w:pPr>
              <w:spacing w:after="0"/>
              <w:ind w:left="360"/>
              <w:jc w:val="both"/>
              <w:rPr>
                <w:rFonts w:asciiTheme="minorHAnsi" w:hAnsiTheme="minorHAnsi" w:cstheme="minorHAnsi"/>
                <w:szCs w:val="20"/>
              </w:rPr>
            </w:pPr>
            <w:r w:rsidRPr="00D21056">
              <w:rPr>
                <w:rFonts w:asciiTheme="minorHAnsi" w:hAnsiTheme="minorHAnsi" w:cstheme="minorHAnsi"/>
                <w:szCs w:val="20"/>
              </w:rPr>
              <w:t>Totodată, se vor anexa hotărârile/deciziile/ordinele de aprobare a acordului de parteneriat</w:t>
            </w:r>
          </w:p>
        </w:tc>
        <w:tc>
          <w:tcPr>
            <w:tcW w:w="476" w:type="dxa"/>
            <w:tcBorders>
              <w:bottom w:val="single" w:sz="4" w:space="0" w:color="auto"/>
            </w:tcBorders>
          </w:tcPr>
          <w:p w14:paraId="6BD4BCD4"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5B5CFD10"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196525F5"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586DE4FF"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0AF6DEEF"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3BD33790"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10766C1" w14:textId="77777777" w:rsidR="00A9198D" w:rsidRPr="00FD0EDA" w:rsidRDefault="00A9198D"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03FDD2FB" w14:textId="77777777" w:rsidR="00A9198D" w:rsidRPr="00FD0EDA" w:rsidRDefault="00A9198D" w:rsidP="00FD0EDA">
            <w:pPr>
              <w:spacing w:before="0" w:after="0"/>
              <w:rPr>
                <w:rFonts w:asciiTheme="minorHAnsi" w:hAnsiTheme="minorHAnsi" w:cstheme="minorHAnsi"/>
                <w:szCs w:val="20"/>
                <w:lang w:val="pt-PT"/>
              </w:rPr>
            </w:pPr>
          </w:p>
        </w:tc>
      </w:tr>
      <w:tr w:rsidR="00854D4C" w:rsidRPr="00FD0EDA" w14:paraId="7166B99E" w14:textId="77777777" w:rsidTr="004A3F5D">
        <w:trPr>
          <w:trHeight w:val="20"/>
          <w:tblHeader/>
        </w:trPr>
        <w:tc>
          <w:tcPr>
            <w:tcW w:w="10365" w:type="dxa"/>
            <w:gridSpan w:val="2"/>
            <w:tcBorders>
              <w:bottom w:val="single" w:sz="4" w:space="0" w:color="auto"/>
            </w:tcBorders>
          </w:tcPr>
          <w:p w14:paraId="35D70708" w14:textId="77777777" w:rsidR="000A3076" w:rsidRDefault="000A3076" w:rsidP="00FD0EDA">
            <w:pPr>
              <w:spacing w:before="0" w:after="0"/>
              <w:jc w:val="both"/>
              <w:rPr>
                <w:rFonts w:asciiTheme="minorHAnsi" w:hAnsiTheme="minorHAnsi" w:cstheme="minorHAnsi"/>
                <w:b/>
                <w:szCs w:val="20"/>
                <w:lang w:val="pt-PT"/>
              </w:rPr>
            </w:pPr>
            <w:r w:rsidRPr="000A3076">
              <w:rPr>
                <w:rFonts w:asciiTheme="minorHAnsi" w:hAnsiTheme="minorHAnsi" w:cstheme="minorHAnsi"/>
                <w:b/>
                <w:szCs w:val="20"/>
                <w:lang w:val="pt-PT"/>
              </w:rPr>
              <w:t>Avizul operatorilor de utilităţi publice (dacă este cazul), pentru lucrările complementare privind reţelele sistemelor de alimentare cu apă/ de canalizare a apelor uzate şi a apelor pluviale/ de iluminat public</w:t>
            </w:r>
          </w:p>
          <w:p w14:paraId="1459566A" w14:textId="3D592488" w:rsidR="00854D4C" w:rsidRPr="00FD0EDA" w:rsidRDefault="00854D4C" w:rsidP="00FD0EDA">
            <w:pPr>
              <w:spacing w:before="0" w:after="0"/>
              <w:jc w:val="both"/>
              <w:rPr>
                <w:rFonts w:asciiTheme="minorHAnsi" w:hAnsiTheme="minorHAnsi" w:cstheme="minorHAnsi"/>
                <w:b/>
                <w:szCs w:val="20"/>
                <w:lang w:val="pt-PT"/>
              </w:rPr>
            </w:pPr>
          </w:p>
        </w:tc>
        <w:tc>
          <w:tcPr>
            <w:tcW w:w="476" w:type="dxa"/>
            <w:tcBorders>
              <w:bottom w:val="single" w:sz="4" w:space="0" w:color="auto"/>
            </w:tcBorders>
          </w:tcPr>
          <w:p w14:paraId="4254D721" w14:textId="77777777" w:rsidR="00854D4C" w:rsidRPr="00FD0EDA" w:rsidRDefault="00854D4C"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BCDF6C9" w14:textId="77777777" w:rsidR="00854D4C" w:rsidRPr="00FD0EDA" w:rsidRDefault="00854D4C"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37816924" w14:textId="77777777" w:rsidR="00854D4C" w:rsidRPr="00FD0EDA" w:rsidRDefault="00854D4C"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7AAB6809" w14:textId="77777777" w:rsidR="00854D4C" w:rsidRPr="00FD0EDA" w:rsidRDefault="00854D4C"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1CC318EF" w14:textId="77777777" w:rsidR="00854D4C" w:rsidRPr="00FD0EDA" w:rsidRDefault="00854D4C"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03A03F73" w14:textId="77777777" w:rsidR="00854D4C" w:rsidRPr="00FD0EDA" w:rsidRDefault="00854D4C"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5AEE237" w14:textId="77777777" w:rsidR="00854D4C" w:rsidRPr="00FD0EDA" w:rsidRDefault="00854D4C"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11291DBE" w14:textId="77777777" w:rsidR="00854D4C" w:rsidRPr="00FD0EDA" w:rsidRDefault="00854D4C" w:rsidP="00FD0EDA">
            <w:pPr>
              <w:spacing w:before="0" w:after="0"/>
              <w:rPr>
                <w:rFonts w:asciiTheme="minorHAnsi" w:hAnsiTheme="minorHAnsi" w:cstheme="minorHAnsi"/>
                <w:szCs w:val="20"/>
                <w:lang w:val="pt-PT"/>
              </w:rPr>
            </w:pPr>
          </w:p>
        </w:tc>
      </w:tr>
      <w:tr w:rsidR="00377437" w:rsidRPr="00FD0EDA" w14:paraId="4A75911D" w14:textId="77777777" w:rsidTr="004A3F5D">
        <w:trPr>
          <w:trHeight w:val="20"/>
          <w:tblHeader/>
        </w:trPr>
        <w:tc>
          <w:tcPr>
            <w:tcW w:w="10365" w:type="dxa"/>
            <w:gridSpan w:val="2"/>
            <w:tcBorders>
              <w:bottom w:val="single" w:sz="4" w:space="0" w:color="auto"/>
            </w:tcBorders>
          </w:tcPr>
          <w:p w14:paraId="2B071FD0" w14:textId="77777777" w:rsidR="000A3076" w:rsidRDefault="000A3076" w:rsidP="00FD0EDA">
            <w:pPr>
              <w:spacing w:before="0" w:after="0"/>
              <w:jc w:val="both"/>
              <w:rPr>
                <w:rFonts w:asciiTheme="minorHAnsi" w:hAnsiTheme="minorHAnsi" w:cstheme="minorHAnsi"/>
                <w:b/>
                <w:szCs w:val="20"/>
                <w:lang w:val="pt-PT"/>
              </w:rPr>
            </w:pPr>
            <w:r w:rsidRPr="000A3076">
              <w:rPr>
                <w:rFonts w:asciiTheme="minorHAnsi" w:hAnsiTheme="minorHAnsi" w:cstheme="minorHAnsi"/>
                <w:b/>
                <w:szCs w:val="20"/>
                <w:lang w:val="pt-PT"/>
              </w:rPr>
              <w:t>Documente privind dreptul de proprietate/administrare/administrare temporară/ superficie/ folosință (daca a fost depusă autorizația de construire nu este necesară depunerea documentelor  de proprietate)</w:t>
            </w:r>
          </w:p>
          <w:p w14:paraId="72E8DF55" w14:textId="77777777" w:rsidR="00377437" w:rsidRPr="00FD0EDA" w:rsidRDefault="00377437" w:rsidP="00FD0EDA">
            <w:pPr>
              <w:spacing w:before="0" w:after="0"/>
              <w:jc w:val="both"/>
              <w:rPr>
                <w:rFonts w:asciiTheme="minorHAnsi" w:hAnsiTheme="minorHAnsi" w:cstheme="minorHAnsi"/>
                <w:b/>
                <w:szCs w:val="20"/>
                <w:lang w:val="pt-PT"/>
              </w:rPr>
            </w:pPr>
          </w:p>
        </w:tc>
        <w:tc>
          <w:tcPr>
            <w:tcW w:w="476" w:type="dxa"/>
            <w:tcBorders>
              <w:bottom w:val="single" w:sz="4" w:space="0" w:color="auto"/>
            </w:tcBorders>
          </w:tcPr>
          <w:p w14:paraId="6ACCA867" w14:textId="77777777" w:rsidR="00377437" w:rsidRPr="00FD0EDA" w:rsidRDefault="00377437"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865603E" w14:textId="77777777" w:rsidR="00377437" w:rsidRPr="00FD0EDA" w:rsidRDefault="00377437"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42A08DB" w14:textId="77777777" w:rsidR="00377437" w:rsidRPr="00FD0EDA" w:rsidRDefault="00377437"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0BA2ADB3" w14:textId="77777777" w:rsidR="00377437" w:rsidRPr="00FD0EDA" w:rsidRDefault="00377437"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7AEE747B" w14:textId="77777777" w:rsidR="00377437" w:rsidRPr="00FD0EDA" w:rsidRDefault="00377437"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28F78553" w14:textId="77777777" w:rsidR="00377437" w:rsidRPr="00FD0EDA" w:rsidRDefault="00377437"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AC297B2" w14:textId="77777777" w:rsidR="00377437" w:rsidRPr="00FD0EDA" w:rsidRDefault="00377437"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564259A2" w14:textId="77777777" w:rsidR="00377437" w:rsidRPr="00FD0EDA" w:rsidRDefault="00377437" w:rsidP="00FD0EDA">
            <w:pPr>
              <w:spacing w:before="0" w:after="0"/>
              <w:rPr>
                <w:rFonts w:asciiTheme="minorHAnsi" w:hAnsiTheme="minorHAnsi" w:cstheme="minorHAnsi"/>
                <w:szCs w:val="20"/>
                <w:lang w:val="pt-PT"/>
              </w:rPr>
            </w:pPr>
          </w:p>
        </w:tc>
      </w:tr>
      <w:tr w:rsidR="00377437" w:rsidRPr="00FD0EDA" w14:paraId="1ED9A3E8" w14:textId="77777777" w:rsidTr="004A3F5D">
        <w:trPr>
          <w:trHeight w:val="20"/>
          <w:tblHeader/>
        </w:trPr>
        <w:tc>
          <w:tcPr>
            <w:tcW w:w="10365" w:type="dxa"/>
            <w:gridSpan w:val="2"/>
            <w:tcBorders>
              <w:bottom w:val="single" w:sz="4" w:space="0" w:color="auto"/>
            </w:tcBorders>
          </w:tcPr>
          <w:p w14:paraId="2B1D2C26" w14:textId="77777777" w:rsidR="00D36134" w:rsidRPr="00D36134" w:rsidRDefault="00D36134" w:rsidP="00D36134">
            <w:pPr>
              <w:spacing w:before="0" w:after="0"/>
              <w:jc w:val="both"/>
              <w:rPr>
                <w:rFonts w:asciiTheme="minorHAnsi" w:hAnsiTheme="minorHAnsi" w:cstheme="minorHAnsi"/>
                <w:b/>
                <w:szCs w:val="20"/>
                <w:lang w:val="pt-PT"/>
              </w:rPr>
            </w:pPr>
            <w:r w:rsidRPr="00D36134">
              <w:rPr>
                <w:rFonts w:asciiTheme="minorHAnsi" w:hAnsiTheme="minorHAnsi" w:cstheme="minorHAnsi"/>
                <w:b/>
                <w:szCs w:val="20"/>
                <w:lang w:val="pt-PT"/>
              </w:rPr>
              <w:t>Documente privind asigurarea conformității contractului de delegare a gestiunii serviciului</w:t>
            </w:r>
          </w:p>
          <w:p w14:paraId="1CFF42B4" w14:textId="19337404" w:rsidR="00377437" w:rsidRPr="00FD0EDA" w:rsidRDefault="00D36134" w:rsidP="00D36134">
            <w:pPr>
              <w:spacing w:before="0" w:after="0"/>
              <w:jc w:val="both"/>
              <w:rPr>
                <w:rFonts w:asciiTheme="minorHAnsi" w:hAnsiTheme="minorHAnsi" w:cstheme="minorHAnsi"/>
                <w:b/>
                <w:szCs w:val="20"/>
                <w:lang w:val="pt-PT"/>
              </w:rPr>
            </w:pPr>
            <w:r w:rsidRPr="00D36134">
              <w:rPr>
                <w:rFonts w:asciiTheme="minorHAnsi" w:hAnsiTheme="minorHAnsi" w:cstheme="minorHAnsi"/>
                <w:b/>
                <w:szCs w:val="20"/>
                <w:lang w:val="pt-PT"/>
              </w:rPr>
              <w:t>de transport public de călători/hotărârii de dare în administrare a furnizării/prestării serviciului de transport public de călători cu Regulamentul (CE) nr. 1370/2007</w:t>
            </w:r>
          </w:p>
        </w:tc>
        <w:tc>
          <w:tcPr>
            <w:tcW w:w="476" w:type="dxa"/>
            <w:tcBorders>
              <w:bottom w:val="single" w:sz="4" w:space="0" w:color="auto"/>
            </w:tcBorders>
          </w:tcPr>
          <w:p w14:paraId="07AEB974" w14:textId="77777777" w:rsidR="00377437" w:rsidRPr="00FD0EDA" w:rsidRDefault="00377437"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550D443F" w14:textId="77777777" w:rsidR="00377437" w:rsidRPr="00FD0EDA" w:rsidRDefault="00377437"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9000C0F" w14:textId="77777777" w:rsidR="00377437" w:rsidRPr="00FD0EDA" w:rsidRDefault="00377437"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11DBA03A" w14:textId="77777777" w:rsidR="00377437" w:rsidRPr="00FD0EDA" w:rsidRDefault="00377437"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319E7F74" w14:textId="77777777" w:rsidR="00377437" w:rsidRPr="00FD0EDA" w:rsidRDefault="00377437"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288C4954" w14:textId="77777777" w:rsidR="00377437" w:rsidRPr="00FD0EDA" w:rsidRDefault="00377437"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28E5DA3B" w14:textId="77777777" w:rsidR="00377437" w:rsidRPr="00FD0EDA" w:rsidRDefault="00377437"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14F1E48D" w14:textId="77777777" w:rsidR="00377437" w:rsidRPr="00FD0EDA" w:rsidRDefault="00377437" w:rsidP="00FD0EDA">
            <w:pPr>
              <w:spacing w:before="0" w:after="0"/>
              <w:rPr>
                <w:rFonts w:asciiTheme="minorHAnsi" w:hAnsiTheme="minorHAnsi" w:cstheme="minorHAnsi"/>
                <w:szCs w:val="20"/>
                <w:lang w:val="pt-PT"/>
              </w:rPr>
            </w:pPr>
          </w:p>
        </w:tc>
      </w:tr>
      <w:tr w:rsidR="008A070D" w:rsidRPr="00FD0EDA" w14:paraId="53B5EF3E" w14:textId="77777777" w:rsidTr="004A3F5D">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4DA6F81C" w14:textId="0620C751" w:rsidR="00D6562B" w:rsidRPr="00216E94" w:rsidRDefault="00D36134" w:rsidP="00216E94">
            <w:pPr>
              <w:spacing w:after="0"/>
              <w:rPr>
                <w:rFonts w:asciiTheme="minorHAnsi" w:hAnsiTheme="minorHAnsi" w:cstheme="minorHAnsi"/>
                <w:b/>
                <w:lang w:val="fr-FR"/>
              </w:rPr>
            </w:pPr>
            <w:r w:rsidRPr="00216E94">
              <w:rPr>
                <w:rFonts w:asciiTheme="minorHAnsi" w:hAnsiTheme="minorHAnsi" w:cstheme="minorHAnsi"/>
                <w:b/>
                <w:lang w:val="pt-PT"/>
              </w:rPr>
              <w:lastRenderedPageBreak/>
              <w:t>Documentele statutare ale Asociației de Dezvoltare Intercomunitară având ca scop serviciul de transport public de călători, dacă este cazul</w:t>
            </w: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FD0EDA" w:rsidRDefault="00A9198D" w:rsidP="00FD0EDA">
            <w:pPr>
              <w:spacing w:before="0" w:after="0"/>
              <w:jc w:val="center"/>
              <w:rPr>
                <w:rFonts w:asciiTheme="minorHAnsi" w:hAnsiTheme="minorHAnsi" w:cstheme="minorHAnsi"/>
                <w:szCs w:val="20"/>
                <w:lang w:val="fr-FR"/>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FD0EDA" w:rsidRDefault="00A9198D" w:rsidP="00FD0EDA">
            <w:pPr>
              <w:spacing w:before="0" w:after="0"/>
              <w:rPr>
                <w:rFonts w:asciiTheme="minorHAnsi" w:hAnsiTheme="minorHAnsi" w:cstheme="minorHAnsi"/>
                <w:szCs w:val="20"/>
                <w:lang w:val="fr-FR"/>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FD0EDA" w:rsidRDefault="00A9198D" w:rsidP="00FD0EDA">
            <w:pPr>
              <w:spacing w:before="0" w:after="0"/>
              <w:rPr>
                <w:rFonts w:asciiTheme="minorHAnsi" w:hAnsiTheme="minorHAnsi" w:cstheme="minorHAnsi"/>
                <w:szCs w:val="20"/>
                <w:lang w:val="fr-FR"/>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FD0EDA" w:rsidRDefault="00A9198D" w:rsidP="00FD0EDA">
            <w:pPr>
              <w:spacing w:before="0" w:after="0"/>
              <w:rPr>
                <w:rFonts w:asciiTheme="minorHAnsi" w:hAnsiTheme="minorHAnsi" w:cstheme="minorHAnsi"/>
                <w:szCs w:val="20"/>
                <w:lang w:val="fr-FR"/>
              </w:rPr>
            </w:pPr>
          </w:p>
        </w:tc>
        <w:tc>
          <w:tcPr>
            <w:tcW w:w="538" w:type="dxa"/>
            <w:tcBorders>
              <w:top w:val="single" w:sz="4" w:space="0" w:color="auto"/>
              <w:left w:val="single" w:sz="4" w:space="0" w:color="auto"/>
              <w:bottom w:val="single" w:sz="4" w:space="0" w:color="auto"/>
              <w:right w:val="single" w:sz="4" w:space="0" w:color="auto"/>
            </w:tcBorders>
          </w:tcPr>
          <w:p w14:paraId="373450D6" w14:textId="77777777" w:rsidR="00A9198D" w:rsidRPr="00FD0EDA" w:rsidRDefault="00A9198D" w:rsidP="00FD0EDA">
            <w:pPr>
              <w:spacing w:before="0" w:after="0"/>
              <w:rPr>
                <w:rFonts w:asciiTheme="minorHAnsi" w:hAnsiTheme="minorHAnsi" w:cstheme="minorHAnsi"/>
                <w:szCs w:val="20"/>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D0DF07D" w14:textId="77777777" w:rsidR="00A9198D" w:rsidRPr="00FD0EDA" w:rsidRDefault="00A9198D" w:rsidP="00FD0EDA">
            <w:pPr>
              <w:spacing w:before="0" w:after="0"/>
              <w:rPr>
                <w:rFonts w:asciiTheme="minorHAnsi" w:hAnsiTheme="minorHAnsi" w:cstheme="minorHAnsi"/>
                <w:szCs w:val="20"/>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FD0EDA" w:rsidRDefault="00A9198D" w:rsidP="00FD0EDA">
            <w:pPr>
              <w:spacing w:before="0" w:after="0"/>
              <w:rPr>
                <w:rFonts w:asciiTheme="minorHAnsi" w:hAnsiTheme="minorHAnsi" w:cstheme="minorHAnsi"/>
                <w:szCs w:val="20"/>
                <w:lang w:val="fr-FR"/>
              </w:rPr>
            </w:pPr>
          </w:p>
        </w:tc>
        <w:tc>
          <w:tcPr>
            <w:tcW w:w="1086"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FD0EDA" w:rsidRDefault="00A9198D" w:rsidP="00FD0EDA">
            <w:pPr>
              <w:spacing w:before="0" w:after="0"/>
              <w:rPr>
                <w:rFonts w:asciiTheme="minorHAnsi" w:hAnsiTheme="minorHAnsi" w:cstheme="minorHAnsi"/>
                <w:szCs w:val="20"/>
                <w:lang w:val="fr-FR"/>
              </w:rPr>
            </w:pPr>
          </w:p>
        </w:tc>
      </w:tr>
      <w:tr w:rsidR="008A070D" w:rsidRPr="00FD0EDA" w14:paraId="787351F4" w14:textId="77777777" w:rsidTr="00216E94">
        <w:trPr>
          <w:trHeight w:val="768"/>
          <w:tblHeader/>
        </w:trPr>
        <w:tc>
          <w:tcPr>
            <w:tcW w:w="10365" w:type="dxa"/>
            <w:gridSpan w:val="2"/>
            <w:tcBorders>
              <w:top w:val="single" w:sz="4" w:space="0" w:color="auto"/>
              <w:left w:val="single" w:sz="4" w:space="0" w:color="auto"/>
              <w:bottom w:val="single" w:sz="4" w:space="0" w:color="auto"/>
              <w:right w:val="single" w:sz="4" w:space="0" w:color="auto"/>
            </w:tcBorders>
          </w:tcPr>
          <w:p w14:paraId="3577B960" w14:textId="1382B185" w:rsidR="005C7E05" w:rsidRPr="00FD0EDA" w:rsidRDefault="00B1362C" w:rsidP="00B1362C">
            <w:pPr>
              <w:spacing w:before="0" w:after="0"/>
              <w:rPr>
                <w:rFonts w:asciiTheme="minorHAnsi" w:hAnsiTheme="minorHAnsi" w:cstheme="minorHAnsi"/>
              </w:rPr>
            </w:pPr>
            <w:r w:rsidRPr="00B1362C">
              <w:rPr>
                <w:rFonts w:asciiTheme="minorHAnsi" w:hAnsiTheme="minorHAnsi" w:cstheme="minorHAnsi"/>
                <w:b/>
                <w:szCs w:val="20"/>
              </w:rPr>
              <w:t>Documentele statutare ale operatorului de transport public, dacă acesta este selectat,</w:t>
            </w:r>
            <w:r>
              <w:rPr>
                <w:rFonts w:asciiTheme="minorHAnsi" w:hAnsiTheme="minorHAnsi" w:cstheme="minorHAnsi"/>
                <w:b/>
                <w:szCs w:val="20"/>
              </w:rPr>
              <w:t xml:space="preserve"> </w:t>
            </w:r>
            <w:r w:rsidRPr="00B1362C">
              <w:rPr>
                <w:rFonts w:asciiTheme="minorHAnsi" w:hAnsiTheme="minorHAnsi" w:cstheme="minorHAnsi"/>
                <w:b/>
                <w:szCs w:val="20"/>
              </w:rPr>
              <w:t xml:space="preserve">înființat, reorganizat, la momentul contractării cererii de finanțare, dacă este </w:t>
            </w:r>
            <w:r>
              <w:rPr>
                <w:rFonts w:asciiTheme="minorHAnsi" w:hAnsiTheme="minorHAnsi" w:cstheme="minorHAnsi"/>
                <w:b/>
                <w:szCs w:val="20"/>
              </w:rPr>
              <w:t>cazul</w:t>
            </w: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FD0EDA" w:rsidRDefault="00A9198D"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FD0EDA" w:rsidRDefault="00A9198D"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FD0EDA" w:rsidRDefault="00A9198D"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FD0EDA" w:rsidRDefault="00A9198D"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584D58AB" w14:textId="77777777" w:rsidR="00A9198D" w:rsidRPr="00FD0EDA" w:rsidRDefault="00A9198D"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A4F70B0" w14:textId="77777777" w:rsidR="00A9198D" w:rsidRPr="00FD0EDA" w:rsidRDefault="00A9198D"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FD0EDA" w:rsidRDefault="00A9198D"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FD0EDA" w:rsidRDefault="00A9198D" w:rsidP="00FD0EDA">
            <w:pPr>
              <w:spacing w:before="0" w:after="0"/>
              <w:rPr>
                <w:rFonts w:asciiTheme="minorHAnsi" w:hAnsiTheme="minorHAnsi" w:cstheme="minorHAnsi"/>
                <w:szCs w:val="20"/>
                <w:lang w:val="es-ES"/>
              </w:rPr>
            </w:pPr>
          </w:p>
        </w:tc>
      </w:tr>
      <w:tr w:rsidR="00FD0EDA" w:rsidRPr="00216E94" w14:paraId="7CC71304" w14:textId="77777777" w:rsidTr="000C4CE7">
        <w:trPr>
          <w:trHeight w:val="583"/>
          <w:tblHeader/>
        </w:trPr>
        <w:tc>
          <w:tcPr>
            <w:tcW w:w="10365" w:type="dxa"/>
            <w:gridSpan w:val="2"/>
            <w:tcBorders>
              <w:top w:val="single" w:sz="4" w:space="0" w:color="auto"/>
              <w:left w:val="single" w:sz="4" w:space="0" w:color="auto"/>
              <w:bottom w:val="single" w:sz="4" w:space="0" w:color="auto"/>
              <w:right w:val="single" w:sz="4" w:space="0" w:color="auto"/>
            </w:tcBorders>
          </w:tcPr>
          <w:p w14:paraId="6D6CF2CA" w14:textId="3DC200CB" w:rsidR="00FD0EDA" w:rsidRPr="000C4CE7" w:rsidRDefault="000C4CE7" w:rsidP="00FD0EDA">
            <w:pPr>
              <w:spacing w:before="0" w:after="0"/>
              <w:rPr>
                <w:rFonts w:asciiTheme="minorHAnsi" w:hAnsiTheme="minorHAnsi" w:cstheme="minorHAnsi"/>
                <w:b/>
                <w:szCs w:val="20"/>
              </w:rPr>
            </w:pPr>
            <w:r w:rsidRPr="000C4CE7">
              <w:rPr>
                <w:rFonts w:asciiTheme="minorHAnsi" w:hAnsiTheme="minorHAnsi" w:cstheme="minorHAnsi"/>
                <w:b/>
                <w:szCs w:val="20"/>
              </w:rPr>
              <w:t xml:space="preserve">Programul de transport public în vigoare, din care să rezulte că infrastructura rutieră ce face obiectul proiectului se suprapune cu trasee de transport public urban de călători, dacă este cazul </w:t>
            </w:r>
          </w:p>
        </w:tc>
        <w:tc>
          <w:tcPr>
            <w:tcW w:w="476" w:type="dxa"/>
            <w:tcBorders>
              <w:top w:val="single" w:sz="4" w:space="0" w:color="auto"/>
              <w:left w:val="single" w:sz="4" w:space="0" w:color="auto"/>
              <w:bottom w:val="single" w:sz="4" w:space="0" w:color="auto"/>
              <w:right w:val="single" w:sz="4" w:space="0" w:color="auto"/>
            </w:tcBorders>
          </w:tcPr>
          <w:p w14:paraId="07AB0E05" w14:textId="77777777" w:rsidR="00FD0EDA" w:rsidRPr="00216E94" w:rsidRDefault="00FD0EDA" w:rsidP="00FD0EDA">
            <w:pPr>
              <w:spacing w:before="0" w:after="0"/>
              <w:jc w:val="center"/>
              <w:rPr>
                <w:rFonts w:asciiTheme="minorHAnsi" w:hAnsiTheme="minorHAnsi" w:cstheme="minorHAnsi"/>
                <w:szCs w:val="20"/>
                <w:highlight w:val="yellow"/>
                <w:lang w:val="es-ES"/>
              </w:rPr>
            </w:pPr>
          </w:p>
        </w:tc>
        <w:tc>
          <w:tcPr>
            <w:tcW w:w="488" w:type="dxa"/>
            <w:tcBorders>
              <w:top w:val="single" w:sz="4" w:space="0" w:color="auto"/>
              <w:left w:val="single" w:sz="4" w:space="0" w:color="auto"/>
              <w:bottom w:val="single" w:sz="4" w:space="0" w:color="auto"/>
              <w:right w:val="single" w:sz="4" w:space="0" w:color="auto"/>
            </w:tcBorders>
          </w:tcPr>
          <w:p w14:paraId="4845992D" w14:textId="77777777" w:rsidR="00FD0EDA" w:rsidRPr="00216E94" w:rsidRDefault="00FD0EDA" w:rsidP="00FD0EDA">
            <w:pPr>
              <w:spacing w:before="0" w:after="0"/>
              <w:rPr>
                <w:rFonts w:asciiTheme="minorHAnsi" w:hAnsiTheme="minorHAnsi" w:cstheme="minorHAnsi"/>
                <w:szCs w:val="20"/>
                <w:highlight w:val="yellow"/>
                <w:lang w:val="es-ES"/>
              </w:rPr>
            </w:pPr>
          </w:p>
        </w:tc>
        <w:tc>
          <w:tcPr>
            <w:tcW w:w="602" w:type="dxa"/>
            <w:tcBorders>
              <w:top w:val="single" w:sz="4" w:space="0" w:color="auto"/>
              <w:left w:val="single" w:sz="4" w:space="0" w:color="auto"/>
              <w:bottom w:val="single" w:sz="4" w:space="0" w:color="auto"/>
              <w:right w:val="single" w:sz="4" w:space="0" w:color="auto"/>
            </w:tcBorders>
          </w:tcPr>
          <w:p w14:paraId="31123881" w14:textId="77777777" w:rsidR="00FD0EDA" w:rsidRPr="00216E94" w:rsidRDefault="00FD0EDA" w:rsidP="00FD0EDA">
            <w:pPr>
              <w:spacing w:before="0" w:after="0"/>
              <w:rPr>
                <w:rFonts w:asciiTheme="minorHAnsi" w:hAnsiTheme="minorHAnsi" w:cstheme="minorHAnsi"/>
                <w:szCs w:val="20"/>
                <w:highlight w:val="yellow"/>
                <w:lang w:val="es-ES"/>
              </w:rPr>
            </w:pPr>
          </w:p>
        </w:tc>
        <w:tc>
          <w:tcPr>
            <w:tcW w:w="851" w:type="dxa"/>
            <w:tcBorders>
              <w:top w:val="single" w:sz="4" w:space="0" w:color="auto"/>
              <w:left w:val="single" w:sz="4" w:space="0" w:color="auto"/>
              <w:bottom w:val="single" w:sz="4" w:space="0" w:color="auto"/>
              <w:right w:val="single" w:sz="4" w:space="0" w:color="auto"/>
            </w:tcBorders>
          </w:tcPr>
          <w:p w14:paraId="230E6895" w14:textId="77777777" w:rsidR="00FD0EDA" w:rsidRPr="00216E94" w:rsidRDefault="00FD0EDA" w:rsidP="00FD0EDA">
            <w:pPr>
              <w:spacing w:before="0" w:after="0"/>
              <w:rPr>
                <w:rFonts w:asciiTheme="minorHAnsi" w:hAnsiTheme="minorHAnsi" w:cstheme="minorHAnsi"/>
                <w:szCs w:val="20"/>
                <w:highlight w:val="yellow"/>
                <w:lang w:val="es-ES"/>
              </w:rPr>
            </w:pPr>
          </w:p>
        </w:tc>
        <w:tc>
          <w:tcPr>
            <w:tcW w:w="538" w:type="dxa"/>
            <w:tcBorders>
              <w:top w:val="single" w:sz="4" w:space="0" w:color="auto"/>
              <w:left w:val="single" w:sz="4" w:space="0" w:color="auto"/>
              <w:bottom w:val="single" w:sz="4" w:space="0" w:color="auto"/>
              <w:right w:val="single" w:sz="4" w:space="0" w:color="auto"/>
            </w:tcBorders>
          </w:tcPr>
          <w:p w14:paraId="7ACEED0C" w14:textId="77777777" w:rsidR="00FD0EDA" w:rsidRPr="00216E94" w:rsidRDefault="00FD0EDA" w:rsidP="00FD0EDA">
            <w:pPr>
              <w:spacing w:before="0" w:after="0"/>
              <w:rPr>
                <w:rFonts w:asciiTheme="minorHAnsi" w:hAnsiTheme="minorHAnsi" w:cstheme="minorHAnsi"/>
                <w:szCs w:val="20"/>
                <w:highlight w:val="yellow"/>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6F68EC27" w14:textId="77777777" w:rsidR="00FD0EDA" w:rsidRPr="00216E94" w:rsidRDefault="00FD0EDA" w:rsidP="00FD0EDA">
            <w:pPr>
              <w:spacing w:before="0" w:after="0"/>
              <w:rPr>
                <w:rFonts w:asciiTheme="minorHAnsi" w:hAnsiTheme="minorHAnsi" w:cstheme="minorHAnsi"/>
                <w:szCs w:val="20"/>
                <w:highlight w:val="yellow"/>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27388BAE" w14:textId="77777777" w:rsidR="00FD0EDA" w:rsidRPr="00216E94" w:rsidRDefault="00FD0EDA" w:rsidP="00FD0EDA">
            <w:pPr>
              <w:spacing w:before="0" w:after="0"/>
              <w:rPr>
                <w:rFonts w:asciiTheme="minorHAnsi" w:hAnsiTheme="minorHAnsi" w:cstheme="minorHAnsi"/>
                <w:szCs w:val="20"/>
                <w:highlight w:val="yellow"/>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3F536143" w14:textId="77777777" w:rsidR="00FD0EDA" w:rsidRPr="00216E94" w:rsidRDefault="00FD0EDA" w:rsidP="00FD0EDA">
            <w:pPr>
              <w:spacing w:before="0" w:after="0"/>
              <w:rPr>
                <w:rFonts w:asciiTheme="minorHAnsi" w:hAnsiTheme="minorHAnsi" w:cstheme="minorHAnsi"/>
                <w:szCs w:val="20"/>
                <w:highlight w:val="yellow"/>
                <w:lang w:val="es-ES"/>
              </w:rPr>
            </w:pPr>
          </w:p>
        </w:tc>
      </w:tr>
      <w:tr w:rsidR="00FD0EDA" w:rsidRPr="00FD0EDA" w14:paraId="08AC97AB" w14:textId="77777777" w:rsidTr="004A3F5D">
        <w:trPr>
          <w:trHeight w:val="525"/>
          <w:tblHeader/>
        </w:trPr>
        <w:tc>
          <w:tcPr>
            <w:tcW w:w="10365" w:type="dxa"/>
            <w:gridSpan w:val="2"/>
            <w:tcBorders>
              <w:top w:val="single" w:sz="4" w:space="0" w:color="auto"/>
              <w:left w:val="single" w:sz="4" w:space="0" w:color="auto"/>
              <w:bottom w:val="single" w:sz="4" w:space="0" w:color="auto"/>
              <w:right w:val="single" w:sz="4" w:space="0" w:color="auto"/>
            </w:tcBorders>
          </w:tcPr>
          <w:p w14:paraId="244C1983" w14:textId="1C43C2BA" w:rsidR="00FD0EDA" w:rsidRPr="000C4CE7" w:rsidRDefault="000C4CE7" w:rsidP="00FD0EDA">
            <w:pPr>
              <w:spacing w:before="0" w:after="0"/>
              <w:rPr>
                <w:rFonts w:asciiTheme="minorHAnsi" w:hAnsiTheme="minorHAnsi" w:cstheme="minorHAnsi"/>
                <w:b/>
                <w:szCs w:val="20"/>
              </w:rPr>
            </w:pPr>
            <w:r w:rsidRPr="000C4CE7">
              <w:rPr>
                <w:rFonts w:asciiTheme="minorHAnsi" w:hAnsiTheme="minorHAnsi" w:cstheme="minorHAnsi"/>
                <w:b/>
                <w:bCs/>
                <w:snapToGrid w:val="0"/>
                <w:szCs w:val="20"/>
              </w:rPr>
              <w:t>Hotărârea/decizia solicitantului (deciziile/hotărârile partenerilor), după caz, de aprobare a documentaţiei tehnico-economice (faza SF/DALI/ /PT/contract de achiziţie publică) şi a indicatorilor tehnico-economici, inclusiv anexa privind descrierea sumară a investiţiei propuse a fi realizată prin proiect</w:t>
            </w:r>
          </w:p>
        </w:tc>
        <w:tc>
          <w:tcPr>
            <w:tcW w:w="476" w:type="dxa"/>
            <w:tcBorders>
              <w:top w:val="single" w:sz="4" w:space="0" w:color="auto"/>
              <w:left w:val="single" w:sz="4" w:space="0" w:color="auto"/>
              <w:bottom w:val="single" w:sz="4" w:space="0" w:color="auto"/>
              <w:right w:val="single" w:sz="4" w:space="0" w:color="auto"/>
            </w:tcBorders>
          </w:tcPr>
          <w:p w14:paraId="167B8784"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1C0A8D06"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5BD0F040"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799DB59E"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324D5D98"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5D0C58F9"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3DBE309C"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445B9694"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AF0C827" w14:textId="77777777" w:rsidTr="000C4CE7">
        <w:trPr>
          <w:trHeight w:hRule="exact" w:val="1812"/>
          <w:tblHeader/>
        </w:trPr>
        <w:tc>
          <w:tcPr>
            <w:tcW w:w="10365" w:type="dxa"/>
            <w:gridSpan w:val="2"/>
            <w:tcBorders>
              <w:top w:val="single" w:sz="4" w:space="0" w:color="auto"/>
              <w:left w:val="single" w:sz="4" w:space="0" w:color="auto"/>
              <w:right w:val="single" w:sz="4" w:space="0" w:color="auto"/>
            </w:tcBorders>
          </w:tcPr>
          <w:p w14:paraId="59A9DE7F" w14:textId="720C381C" w:rsidR="00FD0EDA" w:rsidRPr="00FD0EDA" w:rsidRDefault="000C4CE7" w:rsidP="00FD0EDA">
            <w:pPr>
              <w:spacing w:before="0" w:after="0"/>
              <w:rPr>
                <w:rFonts w:asciiTheme="minorHAnsi" w:hAnsiTheme="minorHAnsi" w:cstheme="minorHAnsi"/>
                <w:b/>
                <w:szCs w:val="20"/>
              </w:rPr>
            </w:pPr>
            <w:r w:rsidRPr="000C4CE7">
              <w:rPr>
                <w:rFonts w:asciiTheme="minorHAnsi" w:hAnsiTheme="minorHAnsi" w:cstheme="minorHAnsi"/>
                <w:b/>
                <w:bCs/>
                <w:snapToGrid w:val="0"/>
                <w:szCs w:val="20"/>
              </w:rPr>
              <w:t xml:space="preserve">Hotărârea/Decizia de aprobare a proiectului </w:t>
            </w:r>
          </w:p>
          <w:p w14:paraId="2E21B3D0" w14:textId="551E4DE3" w:rsidR="000C4CE7" w:rsidRPr="000C4CE7" w:rsidRDefault="00FD0EDA" w:rsidP="000C4CE7">
            <w:pPr>
              <w:spacing w:before="0" w:after="0"/>
              <w:rPr>
                <w:rFonts w:asciiTheme="minorHAnsi" w:hAnsiTheme="minorHAnsi" w:cstheme="minorHAnsi"/>
                <w:szCs w:val="20"/>
              </w:rPr>
            </w:pPr>
            <w:r w:rsidRPr="00FD0EDA">
              <w:rPr>
                <w:rFonts w:asciiTheme="minorHAnsi" w:hAnsiTheme="minorHAnsi" w:cstheme="minorHAnsi"/>
                <w:b/>
                <w:szCs w:val="20"/>
              </w:rPr>
              <w:t xml:space="preserve"> </w:t>
            </w:r>
            <w:r w:rsidR="000C4CE7">
              <w:t xml:space="preserve"> </w:t>
            </w:r>
            <w:r w:rsidR="000C4CE7" w:rsidRPr="000C4CE7">
              <w:rPr>
                <w:rFonts w:asciiTheme="minorHAnsi" w:hAnsiTheme="minorHAnsi" w:cstheme="minorHAnsi"/>
                <w:szCs w:val="20"/>
              </w:rPr>
              <w:t>Hotărârea de aprobare a proiectului se va corela cu declarația unică, precum și cu bugetul cererii de finanțare.</w:t>
            </w:r>
          </w:p>
          <w:p w14:paraId="5DFBF360" w14:textId="77777777" w:rsidR="000C4CE7" w:rsidRPr="000C4CE7" w:rsidRDefault="000C4CE7" w:rsidP="000C4CE7">
            <w:pPr>
              <w:spacing w:before="0" w:after="0"/>
              <w:rPr>
                <w:rFonts w:asciiTheme="minorHAnsi" w:hAnsiTheme="minorHAnsi" w:cstheme="minorHAnsi"/>
                <w:szCs w:val="20"/>
              </w:rPr>
            </w:pPr>
            <w:r w:rsidRPr="000C4CE7">
              <w:rPr>
                <w:rFonts w:asciiTheme="minorHAnsi" w:hAnsiTheme="minorHAnsi" w:cstheme="minorHAnsi"/>
                <w:szCs w:val="20"/>
              </w:rPr>
              <w:t>În hotărârea sus-menţionată trebuie să fie incluse toate cheltuielile pe care solicitantul trebuie să le asigure pentru implementarea proiectului, în condiţiile rambursării/decontării ulterioare a cheltuielilor eligibile din instrumente structurale.</w:t>
            </w:r>
          </w:p>
          <w:p w14:paraId="3E218142" w14:textId="19DD2D44" w:rsidR="00FD0EDA" w:rsidRPr="00FD0EDA" w:rsidRDefault="000C4CE7" w:rsidP="000C4CE7">
            <w:pPr>
              <w:spacing w:before="0" w:after="0"/>
              <w:rPr>
                <w:rFonts w:asciiTheme="minorHAnsi" w:hAnsiTheme="minorHAnsi" w:cstheme="minorHAnsi"/>
                <w:b/>
                <w:bCs/>
                <w:snapToGrid w:val="0"/>
                <w:szCs w:val="20"/>
              </w:rPr>
            </w:pPr>
            <w:r w:rsidRPr="000C4CE7">
              <w:rPr>
                <w:rFonts w:asciiTheme="minorHAnsi" w:hAnsiTheme="minorHAnsi" w:cstheme="minorHAnsi"/>
                <w:szCs w:val="20"/>
              </w:rPr>
              <w:t>În cazul proiectelor depuse în parteneriat, hotărârea de aprobare a proiectului va fi depusă de către lider de parteneriat și de către toți partenerii.</w:t>
            </w:r>
          </w:p>
        </w:tc>
        <w:tc>
          <w:tcPr>
            <w:tcW w:w="476" w:type="dxa"/>
            <w:tcBorders>
              <w:top w:val="single" w:sz="4" w:space="0" w:color="auto"/>
              <w:left w:val="single" w:sz="4" w:space="0" w:color="auto"/>
              <w:bottom w:val="single" w:sz="4" w:space="0" w:color="auto"/>
              <w:right w:val="single" w:sz="4" w:space="0" w:color="auto"/>
            </w:tcBorders>
          </w:tcPr>
          <w:p w14:paraId="26689114"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1492666A"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F6FA22F"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08ADCF54"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0EF76C5C"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4504CAA8"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63DF6293"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0BD58F8D"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332486D"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779C6F21" w14:textId="740B770D" w:rsidR="00FD0EDA" w:rsidRPr="00FD0EDA"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Avizul operatorului de transport public cu privire la investițiile ce vor fi realizate de solicitant prin proiect asupra componentelor sistemului de transport public puse la dispoziția sa</w:t>
            </w:r>
          </w:p>
        </w:tc>
        <w:tc>
          <w:tcPr>
            <w:tcW w:w="476" w:type="dxa"/>
            <w:tcBorders>
              <w:top w:val="single" w:sz="4" w:space="0" w:color="auto"/>
              <w:left w:val="single" w:sz="4" w:space="0" w:color="auto"/>
              <w:bottom w:val="single" w:sz="4" w:space="0" w:color="auto"/>
              <w:right w:val="single" w:sz="4" w:space="0" w:color="auto"/>
            </w:tcBorders>
          </w:tcPr>
          <w:p w14:paraId="47604650"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537658AF"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7E350172"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52856461"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6268C1B7"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67DC7992"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1030CC0E"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3B10EBC9"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8DABC1F" w14:textId="77777777" w:rsidTr="000C4CE7">
        <w:trPr>
          <w:trHeight w:hRule="exact" w:val="490"/>
          <w:tblHeader/>
        </w:trPr>
        <w:tc>
          <w:tcPr>
            <w:tcW w:w="10365" w:type="dxa"/>
            <w:gridSpan w:val="2"/>
            <w:tcBorders>
              <w:top w:val="single" w:sz="4" w:space="0" w:color="auto"/>
              <w:left w:val="single" w:sz="4" w:space="0" w:color="auto"/>
              <w:right w:val="single" w:sz="4" w:space="0" w:color="auto"/>
            </w:tcBorders>
          </w:tcPr>
          <w:p w14:paraId="1F209C59" w14:textId="4EC4DC49" w:rsidR="00FD0EDA" w:rsidRPr="00FD0EDA" w:rsidRDefault="000C4CE7" w:rsidP="00FD0EDA">
            <w:pPr>
              <w:spacing w:before="0" w:after="0"/>
              <w:rPr>
                <w:rFonts w:asciiTheme="minorHAnsi" w:hAnsiTheme="minorHAnsi" w:cstheme="minorHAnsi"/>
                <w:bCs/>
                <w:snapToGrid w:val="0"/>
                <w:szCs w:val="20"/>
              </w:rPr>
            </w:pPr>
            <w:r w:rsidRPr="000C4CE7">
              <w:rPr>
                <w:rFonts w:asciiTheme="minorHAnsi" w:hAnsiTheme="minorHAnsi" w:cstheme="minorHAnsi"/>
                <w:b/>
                <w:bCs/>
                <w:snapToGrid w:val="0"/>
                <w:szCs w:val="20"/>
              </w:rPr>
              <w:t>Extras din lista de proiecte prioritizată din cadrul SIDU 2021-2027 și din scenariul optim selectat „A face ceva” al PMUD 2021-2027</w:t>
            </w:r>
          </w:p>
        </w:tc>
        <w:tc>
          <w:tcPr>
            <w:tcW w:w="476" w:type="dxa"/>
            <w:tcBorders>
              <w:top w:val="single" w:sz="4" w:space="0" w:color="auto"/>
              <w:left w:val="single" w:sz="4" w:space="0" w:color="auto"/>
              <w:bottom w:val="single" w:sz="4" w:space="0" w:color="auto"/>
              <w:right w:val="single" w:sz="4" w:space="0" w:color="auto"/>
            </w:tcBorders>
          </w:tcPr>
          <w:p w14:paraId="411AC6AB"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3B445AC6"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85B30CD"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6D6BFE43"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63064FB7"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042D1798"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50EEDC36"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7682F415"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215A53F"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7EC9D51D" w14:textId="72A8A9BA" w:rsidR="00FD0EDA" w:rsidRPr="00FD0EDA" w:rsidRDefault="000C4CE7" w:rsidP="00FD0EDA">
            <w:pPr>
              <w:spacing w:before="0" w:after="0"/>
              <w:rPr>
                <w:rFonts w:asciiTheme="minorHAnsi" w:hAnsiTheme="minorHAnsi" w:cstheme="minorHAnsi"/>
                <w:bCs/>
                <w:snapToGrid w:val="0"/>
                <w:szCs w:val="20"/>
              </w:rPr>
            </w:pPr>
            <w:r w:rsidRPr="000C4CE7">
              <w:rPr>
                <w:rFonts w:asciiTheme="minorHAnsi" w:hAnsiTheme="minorHAnsi" w:cstheme="minorHAnsi"/>
                <w:b/>
                <w:bCs/>
                <w:snapToGrid w:val="0"/>
                <w:szCs w:val="20"/>
              </w:rPr>
              <w:t>În cazul când P.M.U.D. este elaborat în parteneriat, iar cheltuială este inclusă în bugetul cererii de finanţare depuse în parteneriat, Acordul de asociere cu privire la elaborarea P.M.U.D. din care să reiasă contribuţia financiară a liderului de parteneriat și a partenerilor pentru această cheltuială</w:t>
            </w:r>
          </w:p>
        </w:tc>
        <w:tc>
          <w:tcPr>
            <w:tcW w:w="476" w:type="dxa"/>
            <w:tcBorders>
              <w:top w:val="single" w:sz="4" w:space="0" w:color="auto"/>
              <w:left w:val="single" w:sz="4" w:space="0" w:color="auto"/>
              <w:bottom w:val="single" w:sz="4" w:space="0" w:color="auto"/>
              <w:right w:val="single" w:sz="4" w:space="0" w:color="auto"/>
            </w:tcBorders>
          </w:tcPr>
          <w:p w14:paraId="2001B505"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7C8A417A"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5EFEDC28"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7250C7AA"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2008BC7F"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0A3411CE"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0A9BD21F"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16D8B147" w14:textId="77777777" w:rsidR="00FD0EDA" w:rsidRPr="00FD0EDA" w:rsidRDefault="00FD0EDA" w:rsidP="00FD0EDA">
            <w:pPr>
              <w:spacing w:before="0" w:after="0"/>
              <w:rPr>
                <w:rFonts w:asciiTheme="minorHAnsi" w:hAnsiTheme="minorHAnsi" w:cstheme="minorHAnsi"/>
                <w:szCs w:val="20"/>
                <w:lang w:val="es-ES"/>
              </w:rPr>
            </w:pPr>
          </w:p>
        </w:tc>
      </w:tr>
      <w:tr w:rsidR="000C4CE7" w:rsidRPr="00FD0EDA" w14:paraId="1869DD99"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0ABA16F0" w14:textId="36544C01"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Declaraţia reprezentantului legal prin care se certifică faptul că pe parcursul procesului de evaluare şi selecţie au fost/nu au fost înregistrate modificări asupra unora sau a tuturor documentelor depuse la cererea de finanţare (acolo unde este cazul)</w:t>
            </w:r>
          </w:p>
        </w:tc>
        <w:tc>
          <w:tcPr>
            <w:tcW w:w="476" w:type="dxa"/>
            <w:tcBorders>
              <w:top w:val="single" w:sz="4" w:space="0" w:color="auto"/>
              <w:left w:val="single" w:sz="4" w:space="0" w:color="auto"/>
              <w:bottom w:val="single" w:sz="4" w:space="0" w:color="auto"/>
              <w:right w:val="single" w:sz="4" w:space="0" w:color="auto"/>
            </w:tcBorders>
          </w:tcPr>
          <w:p w14:paraId="200EB627"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6F6EBC26"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0634F0AC"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3801BB7F"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3582B5C7"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7284676F"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5C810CDA"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5DD6E707"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27FAFB17"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3F4339F6" w14:textId="5F476C08"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Hotărârea de aprobare a proiectului în conformitate cu ultima forma a bugetului rezultat în urma etapei de evaluare și selecție (daca e cazul</w:t>
            </w:r>
          </w:p>
        </w:tc>
        <w:tc>
          <w:tcPr>
            <w:tcW w:w="476" w:type="dxa"/>
            <w:tcBorders>
              <w:top w:val="single" w:sz="4" w:space="0" w:color="auto"/>
              <w:left w:val="single" w:sz="4" w:space="0" w:color="auto"/>
              <w:bottom w:val="single" w:sz="4" w:space="0" w:color="auto"/>
              <w:right w:val="single" w:sz="4" w:space="0" w:color="auto"/>
            </w:tcBorders>
          </w:tcPr>
          <w:p w14:paraId="11136398"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2FE06DCD"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FE1120F"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087EB952"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00983989"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6AE3FFD4"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7DA57A9"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1E61C623"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63987C85"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358D42BE" w14:textId="216193FB"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lastRenderedPageBreak/>
              <w:t>Modificări ale foilor de calcul ale Anexei – Macheta financiară, inclusiv asupra listei de echipamente/dotări/lucrări/servicii cu încadrarea acestora pe secțiunea de cheltuieli eligibile /ne-eligibile, dacă este cazul</w:t>
            </w:r>
          </w:p>
        </w:tc>
        <w:tc>
          <w:tcPr>
            <w:tcW w:w="476" w:type="dxa"/>
            <w:tcBorders>
              <w:top w:val="single" w:sz="4" w:space="0" w:color="auto"/>
              <w:left w:val="single" w:sz="4" w:space="0" w:color="auto"/>
              <w:bottom w:val="single" w:sz="4" w:space="0" w:color="auto"/>
              <w:right w:val="single" w:sz="4" w:space="0" w:color="auto"/>
            </w:tcBorders>
          </w:tcPr>
          <w:p w14:paraId="0746411A"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2D3C4043"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7B7A1E8E"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16F33416"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0B21E545"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E65412A"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7D81AB77"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729BF1CF"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3D372917"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2AEA340D" w14:textId="18D23720"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Formularul bugetar "Fişa proiectului finanţat/propus la finanţare în cadrul programelor aferente Politicii de coeziune a Uniunii Europene" , prevăzut de Scrisoarea-cadru privind contextul macroeconomic conform HG nr. 829/2022)</w:t>
            </w:r>
          </w:p>
        </w:tc>
        <w:tc>
          <w:tcPr>
            <w:tcW w:w="476" w:type="dxa"/>
            <w:tcBorders>
              <w:top w:val="single" w:sz="4" w:space="0" w:color="auto"/>
              <w:left w:val="single" w:sz="4" w:space="0" w:color="auto"/>
              <w:bottom w:val="single" w:sz="4" w:space="0" w:color="auto"/>
              <w:right w:val="single" w:sz="4" w:space="0" w:color="auto"/>
            </w:tcBorders>
          </w:tcPr>
          <w:p w14:paraId="75DB95CF"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040F2FA9"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55A40F3B"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11E9240D"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3818C37E"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910782A"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77DEB05B"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35208FBE"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543B37AE"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742F20D4" w14:textId="73179AA4"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Formularul - Fişă de fundamentare. Proiect propus la finanţare/finanţat din fonduri europene (conform HG nr. 829/2022</w:t>
            </w:r>
          </w:p>
        </w:tc>
        <w:tc>
          <w:tcPr>
            <w:tcW w:w="476" w:type="dxa"/>
            <w:tcBorders>
              <w:top w:val="single" w:sz="4" w:space="0" w:color="auto"/>
              <w:left w:val="single" w:sz="4" w:space="0" w:color="auto"/>
              <w:bottom w:val="single" w:sz="4" w:space="0" w:color="auto"/>
              <w:right w:val="single" w:sz="4" w:space="0" w:color="auto"/>
            </w:tcBorders>
          </w:tcPr>
          <w:p w14:paraId="4F0B53C2"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0099254D"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0E38BD10"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31B9CA3C"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3F902059"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1735CF89"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06678ACC"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4D446749"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0BB0D26F"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6D5BAB3C" w14:textId="38899E86"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Certificate de atestare fiscală, referitoare la obligațiile de plată la bugetul local, precum și la bugetul de stat din care să reiasă că solicitantul și-a achitat obligațiile de plată nete la bugetul de stat, în cuantumul stabilit de legislația în vigoare</w:t>
            </w:r>
          </w:p>
        </w:tc>
        <w:tc>
          <w:tcPr>
            <w:tcW w:w="476" w:type="dxa"/>
            <w:tcBorders>
              <w:top w:val="single" w:sz="4" w:space="0" w:color="auto"/>
              <w:left w:val="single" w:sz="4" w:space="0" w:color="auto"/>
              <w:bottom w:val="single" w:sz="4" w:space="0" w:color="auto"/>
              <w:right w:val="single" w:sz="4" w:space="0" w:color="auto"/>
            </w:tcBorders>
          </w:tcPr>
          <w:p w14:paraId="70C503D2"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51308633"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D99368E"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09CED23C"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5E6409CF"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3ED92503"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2B6DC3A0"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2CF69B4E"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4F7766E0" w14:textId="77777777" w:rsidTr="000C4CE7">
        <w:trPr>
          <w:trHeight w:hRule="exact" w:val="408"/>
          <w:tblHeader/>
        </w:trPr>
        <w:tc>
          <w:tcPr>
            <w:tcW w:w="10365" w:type="dxa"/>
            <w:gridSpan w:val="2"/>
            <w:tcBorders>
              <w:top w:val="single" w:sz="4" w:space="0" w:color="auto"/>
              <w:left w:val="single" w:sz="4" w:space="0" w:color="auto"/>
              <w:right w:val="single" w:sz="4" w:space="0" w:color="auto"/>
            </w:tcBorders>
          </w:tcPr>
          <w:p w14:paraId="6C2F4C86" w14:textId="1EC9C6B3"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Certificatul de cazier fiscal al solicitantului</w:t>
            </w:r>
          </w:p>
        </w:tc>
        <w:tc>
          <w:tcPr>
            <w:tcW w:w="476" w:type="dxa"/>
            <w:tcBorders>
              <w:top w:val="single" w:sz="4" w:space="0" w:color="auto"/>
              <w:left w:val="single" w:sz="4" w:space="0" w:color="auto"/>
              <w:bottom w:val="single" w:sz="4" w:space="0" w:color="auto"/>
              <w:right w:val="single" w:sz="4" w:space="0" w:color="auto"/>
            </w:tcBorders>
          </w:tcPr>
          <w:p w14:paraId="6D9797B4"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6BA3CB4D"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05BB2D01"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78BA45B8"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1D119331"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46486F48"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63E1E4A3"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6C0D25FE" w14:textId="77777777" w:rsidR="000C4CE7" w:rsidRPr="00FD0EDA" w:rsidRDefault="000C4CE7" w:rsidP="00FD0EDA">
            <w:pPr>
              <w:spacing w:before="0" w:after="0"/>
              <w:rPr>
                <w:rFonts w:asciiTheme="minorHAnsi" w:hAnsiTheme="minorHAnsi" w:cstheme="minorHAnsi"/>
                <w:szCs w:val="20"/>
                <w:lang w:val="es-ES"/>
              </w:rPr>
            </w:pPr>
          </w:p>
        </w:tc>
      </w:tr>
      <w:tr w:rsidR="008A070D" w:rsidRPr="00FD0EDA" w14:paraId="036925DA" w14:textId="77777777" w:rsidTr="004A3F5D">
        <w:trPr>
          <w:trHeight w:val="20"/>
          <w:tblHeader/>
        </w:trPr>
        <w:tc>
          <w:tcPr>
            <w:tcW w:w="468" w:type="dxa"/>
            <w:tcBorders>
              <w:bottom w:val="single" w:sz="4" w:space="0" w:color="auto"/>
            </w:tcBorders>
            <w:shd w:val="clear" w:color="auto" w:fill="C0C0C0"/>
          </w:tcPr>
          <w:p w14:paraId="405722DC" w14:textId="77777777" w:rsidR="00A9198D" w:rsidRPr="00FD0EDA" w:rsidRDefault="00A9198D" w:rsidP="00FD0EDA">
            <w:pPr>
              <w:pStyle w:val="BodyText"/>
              <w:spacing w:before="0" w:after="0"/>
              <w:jc w:val="center"/>
              <w:rPr>
                <w:rFonts w:asciiTheme="minorHAnsi" w:hAnsiTheme="minorHAnsi" w:cstheme="minorHAnsi"/>
                <w:b/>
                <w:bCs/>
                <w:szCs w:val="20"/>
                <w:lang w:val="it-IT"/>
              </w:rPr>
            </w:pPr>
          </w:p>
        </w:tc>
        <w:tc>
          <w:tcPr>
            <w:tcW w:w="14978" w:type="dxa"/>
            <w:gridSpan w:val="12"/>
            <w:tcBorders>
              <w:bottom w:val="single" w:sz="4" w:space="0" w:color="auto"/>
            </w:tcBorders>
            <w:shd w:val="clear" w:color="auto" w:fill="C0C0C0"/>
          </w:tcPr>
          <w:p w14:paraId="7C19C360"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VERIFICAREA ELIGIBILITĂŢII</w:t>
            </w:r>
          </w:p>
        </w:tc>
      </w:tr>
      <w:tr w:rsidR="008A070D" w:rsidRPr="00FD0EDA" w14:paraId="1DFF1BF9" w14:textId="77777777" w:rsidTr="004A3F5D">
        <w:trPr>
          <w:trHeight w:val="20"/>
          <w:tblHeader/>
        </w:trPr>
        <w:tc>
          <w:tcPr>
            <w:tcW w:w="15446" w:type="dxa"/>
            <w:gridSpan w:val="13"/>
            <w:shd w:val="clear" w:color="auto" w:fill="FFC000"/>
          </w:tcPr>
          <w:p w14:paraId="73DDC5ED" w14:textId="77777777" w:rsidR="00A9198D" w:rsidRPr="00FD0EDA" w:rsidRDefault="001242A6" w:rsidP="00FD0EDA">
            <w:pPr>
              <w:pStyle w:val="Footer"/>
              <w:spacing w:before="0" w:after="0"/>
              <w:rPr>
                <w:rFonts w:asciiTheme="minorHAnsi" w:hAnsiTheme="minorHAnsi" w:cstheme="minorHAnsi"/>
                <w:szCs w:val="20"/>
                <w:lang w:val="it-IT"/>
              </w:rPr>
            </w:pPr>
            <w:r w:rsidRPr="00FD0EDA">
              <w:rPr>
                <w:rFonts w:asciiTheme="minorHAnsi" w:hAnsiTheme="minorHAnsi" w:cstheme="minorHAnsi"/>
                <w:b/>
                <w:szCs w:val="20"/>
                <w:lang w:val="it-IT"/>
              </w:rPr>
              <w:t xml:space="preserve">A. </w:t>
            </w:r>
            <w:r w:rsidR="00A9198D" w:rsidRPr="00FD0EDA">
              <w:rPr>
                <w:rFonts w:asciiTheme="minorHAnsi" w:hAnsiTheme="minorHAnsi" w:cstheme="minorHAnsi"/>
                <w:b/>
                <w:szCs w:val="20"/>
                <w:lang w:val="it-IT"/>
              </w:rPr>
              <w:t>ELIGIBILITATEA SOLICITANȚILOR ȘI PARTENERILOR</w:t>
            </w:r>
          </w:p>
        </w:tc>
      </w:tr>
      <w:tr w:rsidR="008A070D" w:rsidRPr="00FD0EDA" w14:paraId="1DCCB77B" w14:textId="77777777" w:rsidTr="004A3F5D">
        <w:trPr>
          <w:trHeight w:val="20"/>
          <w:tblHeader/>
        </w:trPr>
        <w:tc>
          <w:tcPr>
            <w:tcW w:w="10365" w:type="dxa"/>
            <w:gridSpan w:val="2"/>
          </w:tcPr>
          <w:p w14:paraId="5EE0D122" w14:textId="77777777" w:rsidR="00A9198D" w:rsidRDefault="00A9198D" w:rsidP="00FD0EDA">
            <w:pPr>
              <w:spacing w:before="0" w:after="0"/>
              <w:ind w:left="360"/>
              <w:rPr>
                <w:rFonts w:asciiTheme="minorHAnsi" w:hAnsiTheme="minorHAnsi" w:cstheme="minorHAnsi"/>
                <w:b/>
                <w:szCs w:val="20"/>
              </w:rPr>
            </w:pPr>
            <w:r w:rsidRPr="00FD0EDA">
              <w:rPr>
                <w:rFonts w:asciiTheme="minorHAnsi" w:hAnsiTheme="minorHAnsi" w:cstheme="minorHAnsi"/>
                <w:b/>
                <w:szCs w:val="20"/>
              </w:rPr>
              <w:t>Forma de constituire a solicitantului</w:t>
            </w:r>
          </w:p>
          <w:p w14:paraId="17E1C7CB" w14:textId="77777777" w:rsidR="000C4CE7" w:rsidRPr="000C4CE7" w:rsidRDefault="000C4CE7" w:rsidP="000C4CE7">
            <w:pPr>
              <w:spacing w:before="0" w:after="0"/>
              <w:jc w:val="both"/>
              <w:rPr>
                <w:rFonts w:ascii="Calibri" w:hAnsi="Calibri" w:cs="Calibri"/>
                <w:noProof/>
                <w:szCs w:val="20"/>
                <w:lang w:eastAsia="ro-RO"/>
              </w:rPr>
            </w:pPr>
            <w:r w:rsidRPr="000C4CE7">
              <w:rPr>
                <w:rFonts w:ascii="Calibri" w:hAnsi="Calibri" w:cs="Calibri"/>
                <w:noProof/>
                <w:szCs w:val="20"/>
                <w:lang w:eastAsia="ro-RO"/>
              </w:rPr>
              <w:t xml:space="preserve">În cadrul apelului de proiecte cu numărul </w:t>
            </w:r>
            <w:r w:rsidRPr="000C4CE7">
              <w:rPr>
                <w:rFonts w:ascii="Calibri" w:hAnsi="Calibri" w:cs="Calibri"/>
                <w:b/>
                <w:spacing w:val="-2"/>
                <w:szCs w:val="20"/>
                <w:lang w:val="pt-BR"/>
              </w:rPr>
              <w:t>PR SV/MRJ/4/2.8/2023</w:t>
            </w:r>
            <w:r w:rsidRPr="000C4CE7">
              <w:rPr>
                <w:rFonts w:ascii="Calibri" w:hAnsi="Calibri" w:cs="Calibri"/>
                <w:noProof/>
                <w:szCs w:val="20"/>
                <w:lang w:eastAsia="ro-RO"/>
              </w:rPr>
              <w:t>, solicitanţii de finanţare eligibili sunt:</w:t>
            </w:r>
          </w:p>
          <w:p w14:paraId="4BBA6EA4" w14:textId="77777777" w:rsidR="000C4CE7" w:rsidRPr="000C4CE7" w:rsidRDefault="000C4CE7" w:rsidP="000C4CE7">
            <w:pPr>
              <w:spacing w:before="0" w:after="0"/>
              <w:jc w:val="both"/>
              <w:rPr>
                <w:rFonts w:ascii="Calibri" w:hAnsi="Calibri" w:cs="Calibri"/>
                <w:szCs w:val="20"/>
                <w:lang w:eastAsia="ro-RO"/>
              </w:rPr>
            </w:pPr>
          </w:p>
          <w:p w14:paraId="4A3376C0" w14:textId="65E289C7" w:rsidR="000C4CE7" w:rsidRPr="000C4CE7" w:rsidRDefault="000C4CE7" w:rsidP="000C4CE7">
            <w:pPr>
              <w:spacing w:before="0" w:after="0"/>
              <w:jc w:val="both"/>
              <w:rPr>
                <w:rFonts w:ascii="Calibri" w:hAnsi="Calibri" w:cs="Calibri"/>
                <w:szCs w:val="20"/>
                <w:lang w:eastAsia="ro-RO"/>
              </w:rPr>
            </w:pPr>
            <w:r w:rsidRPr="000C4CE7">
              <w:rPr>
                <w:rFonts w:ascii="Calibri" w:hAnsi="Calibri" w:cs="Calibri"/>
                <w:b/>
                <w:szCs w:val="20"/>
                <w:lang w:eastAsia="ro-RO"/>
              </w:rPr>
              <w:t xml:space="preserve"> Autoritățile și instituțiile publice locale:</w:t>
            </w:r>
          </w:p>
          <w:p w14:paraId="335F702E" w14:textId="77777777" w:rsidR="000C4CE7" w:rsidRPr="000C4CE7" w:rsidRDefault="000C4CE7" w:rsidP="000C4CE7">
            <w:pPr>
              <w:spacing w:before="0" w:after="0"/>
              <w:jc w:val="both"/>
              <w:rPr>
                <w:rFonts w:ascii="Calibri" w:hAnsi="Calibri" w:cs="Calibri"/>
                <w:szCs w:val="20"/>
                <w:lang w:eastAsia="ro-RO"/>
              </w:rPr>
            </w:pPr>
          </w:p>
          <w:p w14:paraId="6F5F52AD" w14:textId="77777777" w:rsidR="000C4CE7" w:rsidRPr="000C4CE7" w:rsidRDefault="000C4CE7" w:rsidP="000C4CE7">
            <w:pPr>
              <w:numPr>
                <w:ilvl w:val="0"/>
                <w:numId w:val="37"/>
              </w:numPr>
              <w:spacing w:before="0" w:after="0"/>
              <w:jc w:val="both"/>
              <w:rPr>
                <w:rFonts w:ascii="Calibri" w:eastAsia="Calibri" w:hAnsi="Calibri" w:cs="Arial"/>
                <w:szCs w:val="20"/>
              </w:rPr>
            </w:pPr>
            <w:r w:rsidRPr="000C4CE7">
              <w:rPr>
                <w:rFonts w:ascii="Calibri" w:eastAsia="Calibri" w:hAnsi="Calibri" w:cs="Arial"/>
                <w:b/>
                <w:szCs w:val="20"/>
              </w:rPr>
              <w:t>Unitatea administrativ-teritorială (UAT) municipiul reședință de județ</w:t>
            </w:r>
            <w:r w:rsidRPr="000C4CE7">
              <w:rPr>
                <w:rFonts w:ascii="Calibri" w:eastAsia="Calibri" w:hAnsi="Calibri" w:cs="Arial"/>
                <w:szCs w:val="20"/>
              </w:rPr>
              <w:t>, definită conform prevederilor OUG nr. 57/2019 privind Codul administrativ, cu modificările şi completările ulterioare și ale Legii nr. 2 din 16 februarie 1968 privind organizarea administrativă a teritoriului României (art. 4 (5));</w:t>
            </w:r>
          </w:p>
          <w:p w14:paraId="36F39901" w14:textId="77777777" w:rsidR="000C4CE7" w:rsidRPr="000C4CE7" w:rsidRDefault="000C4CE7" w:rsidP="000C4CE7">
            <w:pPr>
              <w:numPr>
                <w:ilvl w:val="0"/>
                <w:numId w:val="38"/>
              </w:numPr>
              <w:suppressAutoHyphens/>
              <w:spacing w:before="0" w:after="0"/>
              <w:ind w:right="57"/>
              <w:jc w:val="both"/>
              <w:rPr>
                <w:rFonts w:ascii="Calibri" w:hAnsi="Calibri"/>
                <w:b/>
                <w:spacing w:val="-2"/>
                <w:szCs w:val="20"/>
                <w:lang w:val="en-US"/>
              </w:rPr>
            </w:pPr>
            <w:proofErr w:type="spellStart"/>
            <w:r w:rsidRPr="000C4CE7">
              <w:rPr>
                <w:rFonts w:ascii="Calibri" w:hAnsi="Calibri"/>
                <w:b/>
                <w:spacing w:val="-2"/>
                <w:szCs w:val="20"/>
                <w:lang w:val="en-US"/>
              </w:rPr>
              <w:t>Parteneriatele</w:t>
            </w:r>
            <w:proofErr w:type="spellEnd"/>
            <w:r w:rsidRPr="000C4CE7">
              <w:rPr>
                <w:rFonts w:ascii="Calibri" w:hAnsi="Calibri"/>
                <w:b/>
                <w:spacing w:val="-2"/>
                <w:szCs w:val="20"/>
                <w:lang w:val="en-US"/>
              </w:rPr>
              <w:t xml:space="preserve"> </w:t>
            </w:r>
            <w:proofErr w:type="spellStart"/>
            <w:r w:rsidRPr="000C4CE7">
              <w:rPr>
                <w:rFonts w:ascii="Calibri" w:hAnsi="Calibri"/>
                <w:b/>
                <w:spacing w:val="-2"/>
                <w:szCs w:val="20"/>
                <w:lang w:val="en-US"/>
              </w:rPr>
              <w:t>dintre</w:t>
            </w:r>
            <w:proofErr w:type="spellEnd"/>
            <w:r w:rsidRPr="000C4CE7">
              <w:rPr>
                <w:rFonts w:ascii="Calibri" w:hAnsi="Calibri"/>
                <w:b/>
                <w:spacing w:val="-2"/>
                <w:szCs w:val="20"/>
                <w:lang w:val="en-US"/>
              </w:rPr>
              <w:t>:</w:t>
            </w:r>
          </w:p>
          <w:p w14:paraId="3A419368" w14:textId="77777777" w:rsidR="000C4CE7" w:rsidRPr="000C4CE7" w:rsidRDefault="000C4CE7" w:rsidP="000C4CE7">
            <w:pPr>
              <w:numPr>
                <w:ilvl w:val="0"/>
                <w:numId w:val="3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Calibri" w:hAnsi="Calibri"/>
                <w:spacing w:val="-2"/>
                <w:szCs w:val="20"/>
                <w:lang w:val="en-US"/>
              </w:rPr>
            </w:pPr>
            <w:r w:rsidRPr="000C4CE7">
              <w:rPr>
                <w:rFonts w:ascii="Calibri" w:hAnsi="Calibri"/>
                <w:spacing w:val="-2"/>
                <w:szCs w:val="20"/>
                <w:lang w:val="en-US"/>
              </w:rPr>
              <w:t xml:space="preserve"> UAT </w:t>
            </w:r>
            <w:proofErr w:type="spellStart"/>
            <w:r w:rsidRPr="000C4CE7">
              <w:rPr>
                <w:rFonts w:ascii="Calibri" w:hAnsi="Calibri"/>
                <w:spacing w:val="-2"/>
                <w:szCs w:val="20"/>
                <w:lang w:val="en-US"/>
              </w:rPr>
              <w:t>municipiul</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reședință</w:t>
            </w:r>
            <w:proofErr w:type="spellEnd"/>
            <w:r w:rsidRPr="000C4CE7">
              <w:rPr>
                <w:rFonts w:ascii="Calibri" w:hAnsi="Calibri"/>
                <w:spacing w:val="-2"/>
                <w:szCs w:val="20"/>
                <w:lang w:val="en-US"/>
              </w:rPr>
              <w:t xml:space="preserve"> de </w:t>
            </w:r>
            <w:proofErr w:type="spellStart"/>
            <w:r w:rsidRPr="000C4CE7">
              <w:rPr>
                <w:rFonts w:ascii="Calibri" w:hAnsi="Calibri"/>
                <w:spacing w:val="-2"/>
                <w:szCs w:val="20"/>
                <w:lang w:val="en-US"/>
              </w:rPr>
              <w:t>județ</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în</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calitate</w:t>
            </w:r>
            <w:proofErr w:type="spellEnd"/>
            <w:r w:rsidRPr="000C4CE7">
              <w:rPr>
                <w:rFonts w:ascii="Calibri" w:hAnsi="Calibri"/>
                <w:spacing w:val="-2"/>
                <w:szCs w:val="20"/>
                <w:lang w:val="en-US"/>
              </w:rPr>
              <w:t xml:space="preserve"> de </w:t>
            </w:r>
            <w:proofErr w:type="spellStart"/>
            <w:r w:rsidRPr="000C4CE7">
              <w:rPr>
                <w:rFonts w:ascii="Calibri" w:hAnsi="Calibri"/>
                <w:spacing w:val="-2"/>
                <w:szCs w:val="20"/>
                <w:lang w:val="en-US"/>
              </w:rPr>
              <w:t>lider</w:t>
            </w:r>
            <w:proofErr w:type="spellEnd"/>
            <w:r w:rsidRPr="000C4CE7">
              <w:rPr>
                <w:rFonts w:ascii="Calibri" w:hAnsi="Calibri"/>
                <w:b/>
                <w:spacing w:val="-2"/>
                <w:szCs w:val="20"/>
                <w:lang w:val="en-US"/>
              </w:rPr>
              <w:t xml:space="preserve"> </w:t>
            </w:r>
            <w:proofErr w:type="spellStart"/>
            <w:r w:rsidRPr="000C4CE7">
              <w:rPr>
                <w:rFonts w:ascii="Calibri" w:hAnsi="Calibri"/>
                <w:spacing w:val="-2"/>
                <w:szCs w:val="20"/>
                <w:lang w:val="en-US"/>
              </w:rPr>
              <w:t>și</w:t>
            </w:r>
            <w:proofErr w:type="spellEnd"/>
            <w:r w:rsidRPr="000C4CE7">
              <w:rPr>
                <w:rFonts w:ascii="Calibri" w:hAnsi="Calibri"/>
                <w:spacing w:val="-2"/>
                <w:szCs w:val="20"/>
                <w:lang w:val="en-US"/>
              </w:rPr>
              <w:t xml:space="preserve"> UAT </w:t>
            </w:r>
            <w:proofErr w:type="spellStart"/>
            <w:r w:rsidRPr="000C4CE7">
              <w:rPr>
                <w:rFonts w:ascii="Calibri" w:hAnsi="Calibri"/>
                <w:spacing w:val="-2"/>
                <w:szCs w:val="20"/>
                <w:lang w:val="en-US"/>
              </w:rPr>
              <w:t>municipiu</w:t>
            </w:r>
            <w:proofErr w:type="spellEnd"/>
            <w:r w:rsidRPr="000C4CE7">
              <w:rPr>
                <w:rFonts w:ascii="Calibri" w:hAnsi="Calibri"/>
                <w:spacing w:val="-2"/>
                <w:szCs w:val="20"/>
                <w:lang w:val="en-US"/>
              </w:rPr>
              <w:t>/</w:t>
            </w:r>
            <w:proofErr w:type="spellStart"/>
            <w:r w:rsidRPr="000C4CE7">
              <w:rPr>
                <w:rFonts w:ascii="Calibri" w:hAnsi="Calibri"/>
                <w:spacing w:val="-2"/>
                <w:szCs w:val="20"/>
                <w:lang w:val="en-US"/>
              </w:rPr>
              <w:t>oraș</w:t>
            </w:r>
            <w:proofErr w:type="spellEnd"/>
            <w:r w:rsidRPr="000C4CE7">
              <w:rPr>
                <w:rFonts w:ascii="Calibri" w:hAnsi="Calibri"/>
                <w:spacing w:val="-2"/>
                <w:szCs w:val="20"/>
                <w:lang w:val="en-US"/>
              </w:rPr>
              <w:t>/</w:t>
            </w:r>
            <w:proofErr w:type="spellStart"/>
            <w:r w:rsidRPr="000C4CE7">
              <w:rPr>
                <w:rFonts w:ascii="Calibri" w:hAnsi="Calibri"/>
                <w:spacing w:val="-2"/>
                <w:szCs w:val="20"/>
                <w:lang w:val="en-US"/>
              </w:rPr>
              <w:t>comuna</w:t>
            </w:r>
            <w:proofErr w:type="spellEnd"/>
            <w:r w:rsidRPr="000C4CE7">
              <w:rPr>
                <w:rFonts w:ascii="Calibri" w:hAnsi="Calibri"/>
                <w:spacing w:val="-2"/>
                <w:szCs w:val="20"/>
                <w:lang w:val="en-US"/>
              </w:rPr>
              <w:t xml:space="preserve"> din zona </w:t>
            </w:r>
            <w:proofErr w:type="spellStart"/>
            <w:r w:rsidRPr="000C4CE7">
              <w:rPr>
                <w:rFonts w:ascii="Calibri" w:hAnsi="Calibri"/>
                <w:spacing w:val="-2"/>
                <w:szCs w:val="20"/>
                <w:lang w:val="en-US"/>
              </w:rPr>
              <w:t>urbană</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funcţională</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aflate</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în</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vecinătatea</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teritorială</w:t>
            </w:r>
            <w:proofErr w:type="spellEnd"/>
            <w:r w:rsidRPr="000C4CE7">
              <w:rPr>
                <w:rFonts w:ascii="Calibri" w:hAnsi="Calibri"/>
                <w:spacing w:val="-2"/>
                <w:szCs w:val="20"/>
                <w:lang w:val="en-US"/>
              </w:rPr>
              <w:t xml:space="preserve"> a </w:t>
            </w:r>
            <w:proofErr w:type="spellStart"/>
            <w:r w:rsidRPr="000C4CE7">
              <w:rPr>
                <w:rFonts w:ascii="Calibri" w:hAnsi="Calibri"/>
                <w:spacing w:val="-2"/>
                <w:szCs w:val="20"/>
                <w:lang w:val="en-US"/>
              </w:rPr>
              <w:t>acestuia</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dacă</w:t>
            </w:r>
            <w:proofErr w:type="spellEnd"/>
            <w:r w:rsidRPr="000C4CE7">
              <w:rPr>
                <w:rFonts w:ascii="Calibri" w:hAnsi="Calibri"/>
                <w:spacing w:val="-2"/>
                <w:szCs w:val="20"/>
                <w:lang w:val="en-US"/>
              </w:rPr>
              <w:t xml:space="preserve"> zona de </w:t>
            </w:r>
            <w:proofErr w:type="spellStart"/>
            <w:r w:rsidRPr="000C4CE7">
              <w:rPr>
                <w:rFonts w:ascii="Calibri" w:hAnsi="Calibri"/>
                <w:spacing w:val="-2"/>
                <w:szCs w:val="20"/>
                <w:lang w:val="en-US"/>
              </w:rPr>
              <w:t>intervenție</w:t>
            </w:r>
            <w:proofErr w:type="spellEnd"/>
            <w:r w:rsidRPr="000C4CE7">
              <w:rPr>
                <w:rFonts w:ascii="Calibri" w:hAnsi="Calibri"/>
                <w:spacing w:val="-2"/>
                <w:szCs w:val="20"/>
                <w:lang w:val="en-US"/>
              </w:rPr>
              <w:t xml:space="preserve"> a </w:t>
            </w:r>
            <w:proofErr w:type="spellStart"/>
            <w:r w:rsidRPr="000C4CE7">
              <w:rPr>
                <w:rFonts w:ascii="Calibri" w:hAnsi="Calibri"/>
                <w:spacing w:val="-2"/>
                <w:szCs w:val="20"/>
                <w:lang w:val="en-US"/>
              </w:rPr>
              <w:t>proiectului</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este</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situată</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atât</w:t>
            </w:r>
            <w:proofErr w:type="spellEnd"/>
            <w:r w:rsidRPr="000C4CE7">
              <w:rPr>
                <w:rFonts w:ascii="Calibri" w:hAnsi="Calibri"/>
                <w:spacing w:val="-2"/>
                <w:szCs w:val="20"/>
                <w:lang w:val="en-US"/>
              </w:rPr>
              <w:t xml:space="preserve"> pe </w:t>
            </w:r>
            <w:proofErr w:type="spellStart"/>
            <w:r w:rsidRPr="000C4CE7">
              <w:rPr>
                <w:rFonts w:ascii="Calibri" w:hAnsi="Calibri"/>
                <w:spacing w:val="-2"/>
                <w:szCs w:val="20"/>
                <w:lang w:val="en-US"/>
              </w:rPr>
              <w:t>teritoriul</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municipiului</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reședință</w:t>
            </w:r>
            <w:proofErr w:type="spellEnd"/>
            <w:r w:rsidRPr="000C4CE7">
              <w:rPr>
                <w:rFonts w:ascii="Calibri" w:hAnsi="Calibri"/>
                <w:spacing w:val="-2"/>
                <w:szCs w:val="20"/>
                <w:lang w:val="en-US"/>
              </w:rPr>
              <w:t xml:space="preserve"> de </w:t>
            </w:r>
            <w:proofErr w:type="spellStart"/>
            <w:r w:rsidRPr="000C4CE7">
              <w:rPr>
                <w:rFonts w:ascii="Calibri" w:hAnsi="Calibri"/>
                <w:spacing w:val="-2"/>
                <w:szCs w:val="20"/>
                <w:lang w:val="en-US"/>
              </w:rPr>
              <w:t>județ</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cât</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și</w:t>
            </w:r>
            <w:proofErr w:type="spellEnd"/>
            <w:r w:rsidRPr="000C4CE7">
              <w:rPr>
                <w:rFonts w:ascii="Calibri" w:hAnsi="Calibri"/>
                <w:spacing w:val="-2"/>
                <w:szCs w:val="20"/>
                <w:lang w:val="en-US"/>
              </w:rPr>
              <w:t xml:space="preserve"> pe </w:t>
            </w:r>
            <w:proofErr w:type="spellStart"/>
            <w:r w:rsidRPr="000C4CE7">
              <w:rPr>
                <w:rFonts w:ascii="Calibri" w:hAnsi="Calibri"/>
                <w:spacing w:val="-2"/>
                <w:szCs w:val="20"/>
                <w:lang w:val="en-US"/>
              </w:rPr>
              <w:t>teritoriul</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unei</w:t>
            </w:r>
            <w:proofErr w:type="spellEnd"/>
            <w:r w:rsidRPr="000C4CE7">
              <w:rPr>
                <w:rFonts w:ascii="Calibri" w:hAnsi="Calibri"/>
                <w:spacing w:val="-2"/>
                <w:szCs w:val="20"/>
                <w:lang w:val="en-US"/>
              </w:rPr>
              <w:t>/</w:t>
            </w:r>
            <w:proofErr w:type="spellStart"/>
            <w:r w:rsidRPr="000C4CE7">
              <w:rPr>
                <w:rFonts w:ascii="Calibri" w:hAnsi="Calibri"/>
                <w:spacing w:val="-2"/>
                <w:szCs w:val="20"/>
                <w:lang w:val="en-US"/>
              </w:rPr>
              <w:t>unor</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comune</w:t>
            </w:r>
            <w:proofErr w:type="spellEnd"/>
            <w:r w:rsidRPr="000C4CE7">
              <w:rPr>
                <w:rFonts w:ascii="Calibri" w:hAnsi="Calibri"/>
                <w:spacing w:val="-2"/>
                <w:szCs w:val="20"/>
                <w:lang w:val="en-US"/>
              </w:rPr>
              <w:t xml:space="preserve"> din zona de </w:t>
            </w:r>
            <w:proofErr w:type="spellStart"/>
            <w:r w:rsidRPr="000C4CE7">
              <w:rPr>
                <w:rFonts w:ascii="Calibri" w:hAnsi="Calibri"/>
                <w:spacing w:val="-2"/>
                <w:szCs w:val="20"/>
                <w:lang w:val="en-US"/>
              </w:rPr>
              <w:t>intervenție</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definită</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în</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cadrul</w:t>
            </w:r>
            <w:proofErr w:type="spellEnd"/>
            <w:r w:rsidRPr="000C4CE7">
              <w:rPr>
                <w:rFonts w:ascii="Calibri" w:hAnsi="Calibri"/>
                <w:spacing w:val="-2"/>
                <w:szCs w:val="20"/>
                <w:lang w:val="en-US"/>
              </w:rPr>
              <w:t xml:space="preserve"> SIDU </w:t>
            </w:r>
            <w:proofErr w:type="spellStart"/>
            <w:r w:rsidRPr="000C4CE7">
              <w:rPr>
                <w:rFonts w:ascii="Calibri" w:hAnsi="Calibri"/>
                <w:spacing w:val="-2"/>
                <w:szCs w:val="20"/>
                <w:lang w:val="en-US"/>
              </w:rPr>
              <w:t>aferentă</w:t>
            </w:r>
            <w:proofErr w:type="spellEnd"/>
            <w:r w:rsidRPr="000C4CE7">
              <w:rPr>
                <w:rFonts w:ascii="Calibri" w:hAnsi="Calibri"/>
                <w:spacing w:val="-2"/>
                <w:szCs w:val="20"/>
                <w:lang w:val="en-US"/>
              </w:rPr>
              <w:t xml:space="preserve"> MRJ).</w:t>
            </w:r>
          </w:p>
          <w:p w14:paraId="00C0C0AC" w14:textId="77777777" w:rsidR="000C4CE7" w:rsidRPr="000C4CE7" w:rsidRDefault="000C4CE7" w:rsidP="000C4CE7">
            <w:pPr>
              <w:numPr>
                <w:ilvl w:val="0"/>
                <w:numId w:val="3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Calibri" w:hAnsi="Calibri"/>
                <w:spacing w:val="-2"/>
                <w:szCs w:val="20"/>
                <w:lang w:val="en-US"/>
              </w:rPr>
            </w:pPr>
            <w:r w:rsidRPr="000C4CE7">
              <w:rPr>
                <w:rFonts w:ascii="Calibri" w:hAnsi="Calibri"/>
                <w:spacing w:val="-2"/>
                <w:szCs w:val="20"/>
                <w:lang w:val="en-US"/>
              </w:rPr>
              <w:t xml:space="preserve">UAT </w:t>
            </w:r>
            <w:proofErr w:type="spellStart"/>
            <w:r w:rsidRPr="000C4CE7">
              <w:rPr>
                <w:rFonts w:ascii="Calibri" w:hAnsi="Calibri"/>
                <w:spacing w:val="-2"/>
                <w:szCs w:val="20"/>
                <w:lang w:val="en-US"/>
              </w:rPr>
              <w:t>Municipiu</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reședință</w:t>
            </w:r>
            <w:proofErr w:type="spellEnd"/>
            <w:r w:rsidRPr="000C4CE7">
              <w:rPr>
                <w:rFonts w:ascii="Calibri" w:hAnsi="Calibri"/>
                <w:spacing w:val="-2"/>
                <w:szCs w:val="20"/>
                <w:lang w:val="en-US"/>
              </w:rPr>
              <w:t xml:space="preserve"> de </w:t>
            </w:r>
            <w:proofErr w:type="spellStart"/>
            <w:r w:rsidRPr="000C4CE7">
              <w:rPr>
                <w:rFonts w:ascii="Calibri" w:hAnsi="Calibri"/>
                <w:spacing w:val="-2"/>
                <w:szCs w:val="20"/>
                <w:lang w:val="en-US"/>
              </w:rPr>
              <w:t>județ</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în</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calitate</w:t>
            </w:r>
            <w:proofErr w:type="spellEnd"/>
            <w:r w:rsidRPr="000C4CE7">
              <w:rPr>
                <w:rFonts w:ascii="Calibri" w:hAnsi="Calibri"/>
                <w:spacing w:val="-2"/>
                <w:szCs w:val="20"/>
                <w:lang w:val="en-US"/>
              </w:rPr>
              <w:t xml:space="preserve"> de </w:t>
            </w:r>
            <w:proofErr w:type="spellStart"/>
            <w:r w:rsidRPr="000C4CE7">
              <w:rPr>
                <w:rFonts w:ascii="Calibri" w:hAnsi="Calibri"/>
                <w:spacing w:val="-2"/>
                <w:szCs w:val="20"/>
                <w:lang w:val="en-US"/>
              </w:rPr>
              <w:t>lider</w:t>
            </w:r>
            <w:proofErr w:type="spellEnd"/>
            <w:r w:rsidRPr="000C4CE7">
              <w:rPr>
                <w:rFonts w:ascii="Calibri" w:hAnsi="Calibri"/>
                <w:spacing w:val="-2"/>
                <w:szCs w:val="20"/>
                <w:lang w:val="en-US"/>
              </w:rPr>
              <w:t xml:space="preserve"> de </w:t>
            </w:r>
            <w:proofErr w:type="spellStart"/>
            <w:r w:rsidRPr="000C4CE7">
              <w:rPr>
                <w:rFonts w:ascii="Calibri" w:hAnsi="Calibri"/>
                <w:spacing w:val="-2"/>
                <w:szCs w:val="20"/>
                <w:lang w:val="en-US"/>
              </w:rPr>
              <w:t>parteneriat</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și</w:t>
            </w:r>
            <w:proofErr w:type="spellEnd"/>
            <w:r w:rsidRPr="000C4CE7">
              <w:rPr>
                <w:rFonts w:ascii="Calibri" w:hAnsi="Calibri"/>
                <w:spacing w:val="-2"/>
                <w:szCs w:val="20"/>
                <w:lang w:val="en-US"/>
              </w:rPr>
              <w:t xml:space="preserve"> UAT </w:t>
            </w:r>
            <w:proofErr w:type="spellStart"/>
            <w:r w:rsidRPr="000C4CE7">
              <w:rPr>
                <w:rFonts w:ascii="Calibri" w:hAnsi="Calibri"/>
                <w:spacing w:val="-2"/>
                <w:szCs w:val="20"/>
                <w:lang w:val="en-US"/>
              </w:rPr>
              <w:t>Județ</w:t>
            </w:r>
            <w:proofErr w:type="spellEnd"/>
            <w:r w:rsidRPr="000C4CE7">
              <w:rPr>
                <w:rFonts w:ascii="Calibri" w:hAnsi="Calibri"/>
                <w:spacing w:val="-2"/>
                <w:szCs w:val="20"/>
                <w:lang w:val="en-US"/>
              </w:rPr>
              <w:t xml:space="preserve"> </w:t>
            </w:r>
            <w:r w:rsidRPr="000C4CE7">
              <w:rPr>
                <w:rFonts w:ascii="Calibri" w:eastAsia="SimSun" w:hAnsi="Calibri" w:cs="Calibri"/>
                <w:spacing w:val="-2"/>
                <w:szCs w:val="20"/>
              </w:rPr>
              <w:t xml:space="preserve">(în care unitatea administrativ-teritorială municipiul reședință de județ </w:t>
            </w:r>
            <w:proofErr w:type="gramStart"/>
            <w:r w:rsidRPr="000C4CE7">
              <w:rPr>
                <w:rFonts w:ascii="Calibri" w:eastAsia="SimSun" w:hAnsi="Calibri" w:cs="Calibri"/>
                <w:spacing w:val="-2"/>
                <w:szCs w:val="20"/>
              </w:rPr>
              <w:t>este</w:t>
            </w:r>
            <w:proofErr w:type="gramEnd"/>
            <w:r w:rsidRPr="000C4CE7">
              <w:rPr>
                <w:rFonts w:ascii="Calibri" w:eastAsia="SimSun" w:hAnsi="Calibri" w:cs="Calibri"/>
                <w:spacing w:val="-2"/>
                <w:szCs w:val="20"/>
              </w:rPr>
              <w:t xml:space="preserve"> situată)</w:t>
            </w:r>
            <w:r w:rsidRPr="000C4CE7">
              <w:rPr>
                <w:rFonts w:ascii="Calibri" w:hAnsi="Calibri"/>
                <w:spacing w:val="-2"/>
                <w:szCs w:val="20"/>
                <w:lang w:val="en-US"/>
              </w:rPr>
              <w:t xml:space="preserve">. </w:t>
            </w:r>
          </w:p>
          <w:p w14:paraId="65153AD1" w14:textId="77777777" w:rsidR="009104EE" w:rsidRPr="009104EE" w:rsidRDefault="009104EE" w:rsidP="00FD0EDA">
            <w:pPr>
              <w:spacing w:before="0" w:after="0"/>
              <w:ind w:left="360"/>
              <w:rPr>
                <w:rFonts w:asciiTheme="minorHAnsi" w:hAnsiTheme="minorHAnsi" w:cstheme="minorHAnsi"/>
                <w:b/>
                <w:strike/>
                <w:szCs w:val="20"/>
              </w:rPr>
            </w:pPr>
          </w:p>
          <w:p w14:paraId="3F21DD3A" w14:textId="20CFE174" w:rsidR="002036E6" w:rsidRPr="003178EB" w:rsidRDefault="002036E6" w:rsidP="000C4CE7">
            <w:pPr>
              <w:pStyle w:val="ListParagraph"/>
              <w:spacing w:after="0"/>
              <w:ind w:left="1065"/>
              <w:rPr>
                <w:rFonts w:asciiTheme="minorHAnsi" w:hAnsiTheme="minorHAnsi" w:cstheme="minorHAnsi"/>
                <w:noProof/>
                <w:szCs w:val="24"/>
              </w:rPr>
            </w:pPr>
          </w:p>
        </w:tc>
        <w:tc>
          <w:tcPr>
            <w:tcW w:w="476" w:type="dxa"/>
          </w:tcPr>
          <w:p w14:paraId="1130D7FF"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19DB0C3C"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03710EED"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23564542"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3FABC06E"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3B02126E"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5989D0F7" w14:textId="77777777" w:rsidR="00A9198D" w:rsidRPr="00FD0EDA" w:rsidRDefault="00A9198D" w:rsidP="00FD0EDA">
            <w:pPr>
              <w:pStyle w:val="Footer"/>
              <w:spacing w:before="0" w:after="0"/>
              <w:rPr>
                <w:rFonts w:asciiTheme="minorHAnsi" w:hAnsiTheme="minorHAnsi" w:cstheme="minorHAnsi"/>
                <w:szCs w:val="20"/>
                <w:lang w:val="it-IT"/>
              </w:rPr>
            </w:pPr>
          </w:p>
        </w:tc>
        <w:tc>
          <w:tcPr>
            <w:tcW w:w="963" w:type="dxa"/>
          </w:tcPr>
          <w:p w14:paraId="172266C1"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5FA06022" w14:textId="77777777" w:rsidTr="004A3F5D">
        <w:trPr>
          <w:trHeight w:val="20"/>
          <w:tblHeader/>
        </w:trPr>
        <w:tc>
          <w:tcPr>
            <w:tcW w:w="10365" w:type="dxa"/>
            <w:gridSpan w:val="2"/>
          </w:tcPr>
          <w:p w14:paraId="22EA316A" w14:textId="0D767FD6" w:rsidR="000C5A95" w:rsidRPr="00FD0EDA" w:rsidRDefault="000C5A95" w:rsidP="00FD0EDA">
            <w:pPr>
              <w:spacing w:before="0" w:after="0"/>
              <w:ind w:left="360"/>
              <w:jc w:val="both"/>
              <w:rPr>
                <w:rFonts w:asciiTheme="minorHAnsi" w:hAnsiTheme="minorHAnsi" w:cstheme="minorHAnsi"/>
                <w:b/>
                <w:szCs w:val="20"/>
                <w:lang w:val="it-IT"/>
              </w:rPr>
            </w:pPr>
            <w:r w:rsidRPr="00FD0EDA">
              <w:rPr>
                <w:rFonts w:asciiTheme="minorHAnsi" w:hAnsiTheme="minorHAnsi" w:cstheme="minorHAnsi"/>
                <w:b/>
                <w:szCs w:val="20"/>
                <w:lang w:val="it-IT"/>
              </w:rPr>
              <w:lastRenderedPageBreak/>
              <w:t>Declaraţia unică</w:t>
            </w:r>
          </w:p>
          <w:p w14:paraId="1ACB07C9" w14:textId="1E6F49F4" w:rsidR="00AB283F" w:rsidRPr="00FD0EDA" w:rsidRDefault="00A9198D" w:rsidP="00FD0EDA">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 xml:space="preserve">Solicitantul/membrii parteneriatului  nu se află într-una </w:t>
            </w:r>
            <w:r w:rsidR="00C3441A" w:rsidRPr="00FD0EDA">
              <w:rPr>
                <w:rFonts w:asciiTheme="minorHAnsi" w:hAnsiTheme="minorHAnsi" w:cstheme="minorHAnsi"/>
                <w:szCs w:val="20"/>
                <w:lang w:val="it-IT"/>
              </w:rPr>
              <w:t>di</w:t>
            </w:r>
            <w:r w:rsidRPr="00FD0EDA">
              <w:rPr>
                <w:rFonts w:asciiTheme="minorHAnsi" w:hAnsiTheme="minorHAnsi" w:cstheme="minorHAnsi"/>
                <w:szCs w:val="20"/>
                <w:lang w:val="it-IT"/>
              </w:rPr>
              <w:t>n situațiile</w:t>
            </w:r>
            <w:r w:rsidR="00C3441A" w:rsidRPr="00FD0EDA">
              <w:rPr>
                <w:rFonts w:asciiTheme="minorHAnsi" w:hAnsiTheme="minorHAnsi" w:cstheme="minorHAnsi"/>
                <w:szCs w:val="20"/>
                <w:lang w:val="it-IT"/>
              </w:rPr>
              <w:t xml:space="preserve"> de excludere</w:t>
            </w:r>
            <w:r w:rsidR="00833469" w:rsidRPr="00FD0EDA">
              <w:rPr>
                <w:rFonts w:asciiTheme="minorHAnsi" w:hAnsiTheme="minorHAnsi" w:cstheme="minorHAnsi"/>
                <w:szCs w:val="20"/>
                <w:lang w:val="it-IT"/>
              </w:rPr>
              <w:t xml:space="preserve"> prevăzute î</w:t>
            </w:r>
            <w:r w:rsidRPr="00FD0EDA">
              <w:rPr>
                <w:rFonts w:asciiTheme="minorHAnsi" w:hAnsiTheme="minorHAnsi" w:cstheme="minorHAnsi"/>
                <w:szCs w:val="20"/>
                <w:lang w:val="it-IT"/>
              </w:rPr>
              <w:t xml:space="preserve">n declaraţia </w:t>
            </w:r>
            <w:r w:rsidR="000C5A95" w:rsidRPr="00FD0EDA">
              <w:rPr>
                <w:rFonts w:asciiTheme="minorHAnsi" w:hAnsiTheme="minorHAnsi" w:cstheme="minorHAnsi"/>
                <w:szCs w:val="20"/>
                <w:lang w:val="it-IT"/>
              </w:rPr>
              <w:t>unică</w:t>
            </w:r>
            <w:r w:rsidR="002C4E9F" w:rsidRPr="00FD0EDA">
              <w:rPr>
                <w:rFonts w:asciiTheme="minorHAnsi" w:hAnsiTheme="minorHAnsi" w:cstheme="minorHAnsi"/>
                <w:szCs w:val="20"/>
                <w:lang w:val="it-IT"/>
              </w:rPr>
              <w:t>?</w:t>
            </w:r>
          </w:p>
        </w:tc>
        <w:tc>
          <w:tcPr>
            <w:tcW w:w="476" w:type="dxa"/>
          </w:tcPr>
          <w:p w14:paraId="79F67492"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7EE2FAF9"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64C31F10"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2C8B855A"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7F878DAE"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0E535110"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2D59883D" w14:textId="77777777" w:rsidR="00A9198D" w:rsidRPr="00FD0EDA" w:rsidRDefault="00A9198D" w:rsidP="00FD0EDA">
            <w:pPr>
              <w:pStyle w:val="Footer"/>
              <w:spacing w:before="0" w:after="0"/>
              <w:rPr>
                <w:rFonts w:asciiTheme="minorHAnsi" w:hAnsiTheme="minorHAnsi" w:cstheme="minorHAnsi"/>
                <w:szCs w:val="20"/>
                <w:lang w:val="it-IT"/>
              </w:rPr>
            </w:pPr>
          </w:p>
        </w:tc>
        <w:tc>
          <w:tcPr>
            <w:tcW w:w="963" w:type="dxa"/>
          </w:tcPr>
          <w:p w14:paraId="5ECC5331"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05C505EC" w14:textId="77777777" w:rsidTr="004A3F5D">
        <w:trPr>
          <w:trHeight w:val="20"/>
          <w:tblHeader/>
        </w:trPr>
        <w:tc>
          <w:tcPr>
            <w:tcW w:w="15446" w:type="dxa"/>
            <w:gridSpan w:val="13"/>
            <w:shd w:val="clear" w:color="auto" w:fill="FFC000"/>
          </w:tcPr>
          <w:p w14:paraId="45E88F0F" w14:textId="77777777" w:rsidR="00A9198D" w:rsidRPr="00FD0EDA" w:rsidRDefault="00190493" w:rsidP="00FD0EDA">
            <w:pPr>
              <w:pStyle w:val="Footer"/>
              <w:spacing w:before="0" w:after="0"/>
              <w:rPr>
                <w:rFonts w:asciiTheme="minorHAnsi" w:hAnsiTheme="minorHAnsi" w:cstheme="minorHAnsi"/>
                <w:szCs w:val="20"/>
                <w:lang w:val="it-IT"/>
              </w:rPr>
            </w:pPr>
            <w:r w:rsidRPr="00FD0EDA">
              <w:rPr>
                <w:rFonts w:asciiTheme="minorHAnsi" w:hAnsiTheme="minorHAnsi" w:cstheme="minorHAnsi"/>
                <w:b/>
                <w:szCs w:val="20"/>
                <w:lang w:val="it-IT"/>
              </w:rPr>
              <w:t xml:space="preserve">B. </w:t>
            </w:r>
            <w:r w:rsidR="00A9198D" w:rsidRPr="00FD0EDA">
              <w:rPr>
                <w:rFonts w:asciiTheme="minorHAnsi" w:hAnsiTheme="minorHAnsi" w:cstheme="minorHAnsi"/>
                <w:b/>
                <w:szCs w:val="20"/>
                <w:lang w:val="it-IT"/>
              </w:rPr>
              <w:t>DREPTURI ASUPRA INFRASTRUCTURII</w:t>
            </w:r>
          </w:p>
        </w:tc>
      </w:tr>
      <w:tr w:rsidR="008A070D" w:rsidRPr="00FD0EDA" w14:paraId="2138EFDE" w14:textId="77777777" w:rsidTr="004A3F5D">
        <w:trPr>
          <w:trHeight w:val="20"/>
          <w:tblHeader/>
        </w:trPr>
        <w:tc>
          <w:tcPr>
            <w:tcW w:w="10365" w:type="dxa"/>
            <w:gridSpan w:val="2"/>
          </w:tcPr>
          <w:p w14:paraId="18DE9781"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Solicitantul/liderul de parteneriat/partenerul va deține (cel mai târziu în etapa de contractare) asupra imobilului/imobilelor/bunurilor ce fac obiectul investiției din cadrul proiectului, unul dintre drepturile enumerate mai jos:</w:t>
            </w:r>
          </w:p>
          <w:p w14:paraId="2E66F253" w14:textId="77777777" w:rsidR="00073333" w:rsidRPr="00073333" w:rsidRDefault="00073333" w:rsidP="00073333">
            <w:pPr>
              <w:numPr>
                <w:ilvl w:val="1"/>
                <w:numId w:val="39"/>
              </w:numPr>
              <w:spacing w:before="0" w:after="0"/>
              <w:rPr>
                <w:rFonts w:asciiTheme="minorHAnsi" w:hAnsiTheme="minorHAnsi" w:cstheme="minorHAnsi"/>
                <w:szCs w:val="20"/>
              </w:rPr>
            </w:pPr>
          </w:p>
          <w:p w14:paraId="3E6B386A" w14:textId="77777777" w:rsidR="00073333" w:rsidRPr="00073333" w:rsidRDefault="00073333" w:rsidP="00073333">
            <w:pPr>
              <w:numPr>
                <w:ilvl w:val="1"/>
                <w:numId w:val="39"/>
              </w:numPr>
              <w:spacing w:before="0" w:after="0"/>
              <w:rPr>
                <w:rFonts w:asciiTheme="minorHAnsi" w:hAnsiTheme="minorHAnsi" w:cstheme="minorHAnsi"/>
                <w:szCs w:val="20"/>
              </w:rPr>
            </w:pPr>
            <w:r w:rsidRPr="00073333">
              <w:rPr>
                <w:rFonts w:asciiTheme="minorHAnsi" w:hAnsiTheme="minorHAnsi" w:cstheme="minorHAnsi"/>
                <w:bCs/>
                <w:szCs w:val="20"/>
              </w:rPr>
              <w:t>- Dreptul de proprietate publică/privată;</w:t>
            </w:r>
          </w:p>
          <w:p w14:paraId="32600151" w14:textId="77777777" w:rsidR="00073333" w:rsidRPr="00073333" w:rsidRDefault="00073333" w:rsidP="00073333">
            <w:pPr>
              <w:numPr>
                <w:ilvl w:val="1"/>
                <w:numId w:val="39"/>
              </w:numPr>
              <w:spacing w:before="0" w:after="0"/>
              <w:rPr>
                <w:rFonts w:asciiTheme="minorHAnsi" w:hAnsiTheme="minorHAnsi" w:cstheme="minorHAnsi"/>
                <w:szCs w:val="20"/>
              </w:rPr>
            </w:pPr>
            <w:r w:rsidRPr="00073333">
              <w:rPr>
                <w:rFonts w:asciiTheme="minorHAnsi" w:hAnsiTheme="minorHAnsi" w:cstheme="minorHAnsi"/>
                <w:bCs/>
                <w:szCs w:val="20"/>
              </w:rPr>
              <w:t xml:space="preserve">- Dreptul de administrare; </w:t>
            </w:r>
          </w:p>
          <w:p w14:paraId="281F4CDB" w14:textId="77777777" w:rsidR="00073333" w:rsidRPr="00073333" w:rsidRDefault="00073333" w:rsidP="00073333">
            <w:pPr>
              <w:numPr>
                <w:ilvl w:val="1"/>
                <w:numId w:val="39"/>
              </w:numPr>
              <w:spacing w:before="0" w:after="0"/>
              <w:rPr>
                <w:rFonts w:asciiTheme="minorHAnsi" w:hAnsiTheme="minorHAnsi" w:cstheme="minorHAnsi"/>
                <w:szCs w:val="20"/>
              </w:rPr>
            </w:pPr>
            <w:r w:rsidRPr="00073333">
              <w:rPr>
                <w:rFonts w:asciiTheme="minorHAnsi" w:hAnsiTheme="minorHAnsi" w:cstheme="minorHAnsi"/>
                <w:bCs/>
                <w:szCs w:val="20"/>
              </w:rPr>
              <w:t xml:space="preserve">- Dreptul de superficie; </w:t>
            </w:r>
          </w:p>
          <w:p w14:paraId="53D42B86" w14:textId="77777777" w:rsidR="00073333" w:rsidRPr="00073333" w:rsidRDefault="00073333" w:rsidP="00073333">
            <w:pPr>
              <w:numPr>
                <w:ilvl w:val="1"/>
                <w:numId w:val="39"/>
              </w:numPr>
              <w:spacing w:before="0" w:after="0"/>
              <w:rPr>
                <w:rFonts w:asciiTheme="minorHAnsi" w:hAnsiTheme="minorHAnsi" w:cstheme="minorHAnsi"/>
                <w:szCs w:val="20"/>
              </w:rPr>
            </w:pPr>
            <w:r w:rsidRPr="00073333">
              <w:rPr>
                <w:rFonts w:asciiTheme="minorHAnsi" w:hAnsiTheme="minorHAnsi" w:cstheme="minorHAnsi"/>
                <w:szCs w:val="20"/>
              </w:rPr>
              <w:t xml:space="preserve">- Dreptul de folosință gratuită, pentru acele situații în care unitatea administrativă teritorială județul, inclusiv partenerii, nu au posibilitatea obținerii dreptului de proprietate sau de administrare/superficie, după caz. </w:t>
            </w:r>
          </w:p>
          <w:p w14:paraId="0442DDFD" w14:textId="77777777" w:rsidR="003178EB" w:rsidRPr="003178EB" w:rsidRDefault="003178EB" w:rsidP="003178EB">
            <w:pPr>
              <w:spacing w:before="0" w:after="0"/>
              <w:ind w:left="313"/>
              <w:jc w:val="both"/>
              <w:rPr>
                <w:rFonts w:asciiTheme="minorHAnsi" w:hAnsiTheme="minorHAnsi" w:cstheme="minorHAnsi"/>
                <w:bCs/>
                <w:szCs w:val="20"/>
                <w:highlight w:val="yellow"/>
              </w:rPr>
            </w:pPr>
          </w:p>
          <w:p w14:paraId="560017F3" w14:textId="6524DFF7" w:rsidR="00C3441A" w:rsidRPr="00FD0EDA" w:rsidRDefault="00C3441A" w:rsidP="00FD0EDA">
            <w:pPr>
              <w:spacing w:after="0"/>
              <w:jc w:val="both"/>
              <w:rPr>
                <w:rFonts w:asciiTheme="minorHAnsi" w:hAnsiTheme="minorHAnsi" w:cstheme="minorHAnsi"/>
                <w:szCs w:val="20"/>
              </w:rPr>
            </w:pPr>
          </w:p>
        </w:tc>
        <w:tc>
          <w:tcPr>
            <w:tcW w:w="476" w:type="dxa"/>
          </w:tcPr>
          <w:p w14:paraId="5CA39B85"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0B9219C8"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7EF3C6AC"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6919BD73"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1B85E67B"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7AE7C044"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27C7EAC3" w14:textId="77777777" w:rsidR="00A9198D" w:rsidRPr="00FD0EDA" w:rsidRDefault="00A9198D" w:rsidP="00FD0EDA">
            <w:pPr>
              <w:pStyle w:val="Footer"/>
              <w:spacing w:before="0" w:after="0"/>
              <w:rPr>
                <w:rFonts w:asciiTheme="minorHAnsi" w:hAnsiTheme="minorHAnsi" w:cstheme="minorHAnsi"/>
                <w:szCs w:val="20"/>
                <w:lang w:val="it-IT"/>
              </w:rPr>
            </w:pPr>
          </w:p>
        </w:tc>
        <w:tc>
          <w:tcPr>
            <w:tcW w:w="963" w:type="dxa"/>
          </w:tcPr>
          <w:p w14:paraId="3B8610A2" w14:textId="77777777" w:rsidR="00A9198D" w:rsidRPr="00FD0EDA" w:rsidRDefault="00A9198D" w:rsidP="00FD0EDA">
            <w:pPr>
              <w:pStyle w:val="Footer"/>
              <w:spacing w:before="0" w:after="0"/>
              <w:rPr>
                <w:rFonts w:asciiTheme="minorHAnsi" w:hAnsiTheme="minorHAnsi" w:cstheme="minorHAnsi"/>
                <w:szCs w:val="20"/>
                <w:lang w:val="it-IT"/>
              </w:rPr>
            </w:pPr>
          </w:p>
        </w:tc>
      </w:tr>
      <w:tr w:rsidR="00073333" w:rsidRPr="00FD0EDA" w14:paraId="32C87ACB" w14:textId="77777777" w:rsidTr="004A3F5D">
        <w:trPr>
          <w:trHeight w:val="20"/>
          <w:tblHeader/>
        </w:trPr>
        <w:tc>
          <w:tcPr>
            <w:tcW w:w="10365" w:type="dxa"/>
            <w:gridSpan w:val="2"/>
          </w:tcPr>
          <w:p w14:paraId="0F32F577"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 xml:space="preserve">Drepturi asupra mijloacelor de transport public şi asupra altor bunuri mobile , după caz, ce fac obiectul proiectului </w:t>
            </w:r>
          </w:p>
          <w:p w14:paraId="30FF934C" w14:textId="77777777" w:rsidR="00073333" w:rsidRPr="00073333" w:rsidRDefault="00073333" w:rsidP="00073333">
            <w:pPr>
              <w:spacing w:before="0" w:after="0"/>
              <w:ind w:left="360"/>
              <w:rPr>
                <w:rFonts w:asciiTheme="minorHAnsi" w:hAnsiTheme="minorHAnsi" w:cstheme="minorHAnsi"/>
                <w:szCs w:val="20"/>
              </w:rPr>
            </w:pPr>
          </w:p>
          <w:p w14:paraId="57C2A5DF"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În vederea respectării prevederilor art. 65 din Regulamentul (UE) nr. 1060/2021, solicitantul la finanțare trebuie să demonstreze, următoarele:</w:t>
            </w:r>
          </w:p>
          <w:p w14:paraId="61623EFE"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w:t>
            </w:r>
            <w:r w:rsidRPr="00073333">
              <w:rPr>
                <w:rFonts w:asciiTheme="minorHAnsi" w:hAnsiTheme="minorHAnsi" w:cstheme="minorHAnsi"/>
                <w:szCs w:val="20"/>
              </w:rPr>
              <w:tab/>
              <w:t>Dreptul de proprietate publică/privată asupra mijloacelor de transport public și asupra altor bunuri, după caz, ce fac obiectul proiectului;</w:t>
            </w:r>
          </w:p>
          <w:p w14:paraId="11176E18"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Pentru activitatea de modernizarea/extinderea unor sisteme de transport inteligente (STI)-e-ticketing, managementul traficului, etc. este obligatoriu ca solicitantul să dețină dreptul de proprietate publică/privată asupra bunurilor ce alcătuiesc sistemele existente, ce urmează a fi modernizate/extinse.</w:t>
            </w:r>
          </w:p>
          <w:p w14:paraId="70F99419" w14:textId="4AE73DB3"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În perioada de operare, pentru  materialul rulant modernizat se vor avea în vedere prevederile legislaţiei în vigoare   privind proprietatea publică, cu modificările și completările ulterioare</w:t>
            </w:r>
          </w:p>
        </w:tc>
        <w:tc>
          <w:tcPr>
            <w:tcW w:w="476" w:type="dxa"/>
          </w:tcPr>
          <w:p w14:paraId="31B37AE5" w14:textId="77777777" w:rsidR="00073333" w:rsidRPr="00FD0EDA" w:rsidRDefault="00073333" w:rsidP="00FD0EDA">
            <w:pPr>
              <w:pStyle w:val="Footer"/>
              <w:spacing w:before="0" w:after="0"/>
              <w:jc w:val="center"/>
              <w:rPr>
                <w:rFonts w:asciiTheme="minorHAnsi" w:hAnsiTheme="minorHAnsi" w:cstheme="minorHAnsi"/>
                <w:szCs w:val="20"/>
                <w:lang w:val="it-IT"/>
              </w:rPr>
            </w:pPr>
          </w:p>
        </w:tc>
        <w:tc>
          <w:tcPr>
            <w:tcW w:w="488" w:type="dxa"/>
          </w:tcPr>
          <w:p w14:paraId="4D7E67C0" w14:textId="77777777" w:rsidR="00073333" w:rsidRPr="00FD0EDA" w:rsidRDefault="00073333" w:rsidP="00FD0EDA">
            <w:pPr>
              <w:pStyle w:val="Footer"/>
              <w:spacing w:before="0" w:after="0"/>
              <w:rPr>
                <w:rFonts w:asciiTheme="minorHAnsi" w:hAnsiTheme="minorHAnsi" w:cstheme="minorHAnsi"/>
                <w:szCs w:val="20"/>
                <w:lang w:val="it-IT"/>
              </w:rPr>
            </w:pPr>
          </w:p>
        </w:tc>
        <w:tc>
          <w:tcPr>
            <w:tcW w:w="602" w:type="dxa"/>
          </w:tcPr>
          <w:p w14:paraId="055F124F" w14:textId="77777777" w:rsidR="00073333" w:rsidRPr="00FD0EDA" w:rsidRDefault="00073333" w:rsidP="00FD0EDA">
            <w:pPr>
              <w:pStyle w:val="Footer"/>
              <w:spacing w:before="0" w:after="0"/>
              <w:rPr>
                <w:rFonts w:asciiTheme="minorHAnsi" w:hAnsiTheme="minorHAnsi" w:cstheme="minorHAnsi"/>
                <w:szCs w:val="20"/>
                <w:lang w:val="it-IT"/>
              </w:rPr>
            </w:pPr>
          </w:p>
        </w:tc>
        <w:tc>
          <w:tcPr>
            <w:tcW w:w="851" w:type="dxa"/>
          </w:tcPr>
          <w:p w14:paraId="2B4E2735" w14:textId="77777777" w:rsidR="00073333" w:rsidRPr="00FD0EDA" w:rsidRDefault="00073333" w:rsidP="00FD0EDA">
            <w:pPr>
              <w:pStyle w:val="Footer"/>
              <w:spacing w:before="0" w:after="0"/>
              <w:rPr>
                <w:rFonts w:asciiTheme="minorHAnsi" w:hAnsiTheme="minorHAnsi" w:cstheme="minorHAnsi"/>
                <w:szCs w:val="20"/>
                <w:lang w:val="it-IT"/>
              </w:rPr>
            </w:pPr>
          </w:p>
        </w:tc>
        <w:tc>
          <w:tcPr>
            <w:tcW w:w="538" w:type="dxa"/>
          </w:tcPr>
          <w:p w14:paraId="7042F32B" w14:textId="77777777" w:rsidR="00073333" w:rsidRPr="00FD0EDA" w:rsidRDefault="00073333" w:rsidP="00FD0EDA">
            <w:pPr>
              <w:pStyle w:val="Footer"/>
              <w:spacing w:before="0" w:after="0"/>
              <w:rPr>
                <w:rFonts w:asciiTheme="minorHAnsi" w:hAnsiTheme="minorHAnsi" w:cstheme="minorHAnsi"/>
                <w:szCs w:val="20"/>
                <w:lang w:val="it-IT"/>
              </w:rPr>
            </w:pPr>
          </w:p>
        </w:tc>
        <w:tc>
          <w:tcPr>
            <w:tcW w:w="596" w:type="dxa"/>
            <w:gridSpan w:val="2"/>
          </w:tcPr>
          <w:p w14:paraId="5377AD6F" w14:textId="77777777" w:rsidR="00073333" w:rsidRPr="00FD0EDA" w:rsidRDefault="00073333" w:rsidP="00FD0EDA">
            <w:pPr>
              <w:pStyle w:val="Footer"/>
              <w:spacing w:before="0" w:after="0"/>
              <w:rPr>
                <w:rFonts w:asciiTheme="minorHAnsi" w:hAnsiTheme="minorHAnsi" w:cstheme="minorHAnsi"/>
                <w:szCs w:val="20"/>
                <w:lang w:val="it-IT"/>
              </w:rPr>
            </w:pPr>
          </w:p>
        </w:tc>
        <w:tc>
          <w:tcPr>
            <w:tcW w:w="567" w:type="dxa"/>
            <w:gridSpan w:val="3"/>
          </w:tcPr>
          <w:p w14:paraId="31455C0F" w14:textId="77777777" w:rsidR="00073333" w:rsidRPr="00FD0EDA" w:rsidRDefault="00073333" w:rsidP="00FD0EDA">
            <w:pPr>
              <w:pStyle w:val="Footer"/>
              <w:spacing w:before="0" w:after="0"/>
              <w:rPr>
                <w:rFonts w:asciiTheme="minorHAnsi" w:hAnsiTheme="minorHAnsi" w:cstheme="minorHAnsi"/>
                <w:szCs w:val="20"/>
                <w:lang w:val="it-IT"/>
              </w:rPr>
            </w:pPr>
          </w:p>
        </w:tc>
        <w:tc>
          <w:tcPr>
            <w:tcW w:w="963" w:type="dxa"/>
          </w:tcPr>
          <w:p w14:paraId="4CE97208" w14:textId="77777777" w:rsidR="00073333" w:rsidRPr="00FD0EDA" w:rsidRDefault="00073333" w:rsidP="00FD0EDA">
            <w:pPr>
              <w:pStyle w:val="Footer"/>
              <w:spacing w:before="0" w:after="0"/>
              <w:rPr>
                <w:rFonts w:asciiTheme="minorHAnsi" w:hAnsiTheme="minorHAnsi" w:cstheme="minorHAnsi"/>
                <w:szCs w:val="20"/>
                <w:lang w:val="it-IT"/>
              </w:rPr>
            </w:pPr>
          </w:p>
        </w:tc>
      </w:tr>
      <w:tr w:rsidR="00073333" w:rsidRPr="00FD0EDA" w14:paraId="760CB1EA" w14:textId="77777777" w:rsidTr="004A3F5D">
        <w:trPr>
          <w:trHeight w:val="20"/>
          <w:tblHeader/>
        </w:trPr>
        <w:tc>
          <w:tcPr>
            <w:tcW w:w="10365" w:type="dxa"/>
            <w:gridSpan w:val="2"/>
          </w:tcPr>
          <w:p w14:paraId="067F2C10"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Drepturi asupra imobilelor şi asupra mijloacelor de transport public în cazul proiectelor ce vizează activitățile de creare/extindere/modernizare a sistemelor de e-ticketing, managementul traficului şi alte sisteme de transport inteligente</w:t>
            </w:r>
          </w:p>
          <w:p w14:paraId="57CA17E9" w14:textId="77777777" w:rsidR="00073333" w:rsidRPr="00073333" w:rsidRDefault="00073333" w:rsidP="00073333">
            <w:pPr>
              <w:spacing w:before="0" w:after="0"/>
              <w:ind w:left="360"/>
              <w:rPr>
                <w:rFonts w:asciiTheme="minorHAnsi" w:hAnsiTheme="minorHAnsi" w:cstheme="minorHAnsi"/>
                <w:szCs w:val="20"/>
              </w:rPr>
            </w:pPr>
          </w:p>
          <w:p w14:paraId="74FA0AF9" w14:textId="5D0D6026"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Pentru activitatea de creare/extindere/modernizare a sistemelor de e-ticketing, managementul traficului şi alte sisteme de transport inteligente, în cazul în care solicitantul nu dovește dreptul de proprietate publică/privată/administrare/superficie asupra obiectivelor de investiție, în conformitate cu cele prevăzute la criteriile precedente, poate să demonstreze, la data depunerii/contractarii cererii de finanțare, faptul că deține un drept de folosință, ca drept real sau de creanță, transmis prin orice tip de operațiune juridică. Acesta trebuie să acopere perioada de evaluare, selecție, contractare, implementare și durabilitate a investiției</w:t>
            </w:r>
            <w:r>
              <w:rPr>
                <w:rFonts w:asciiTheme="minorHAnsi" w:hAnsiTheme="minorHAnsi" w:cstheme="minorHAnsi"/>
                <w:szCs w:val="20"/>
              </w:rPr>
              <w:t>.</w:t>
            </w:r>
          </w:p>
        </w:tc>
        <w:tc>
          <w:tcPr>
            <w:tcW w:w="476" w:type="dxa"/>
          </w:tcPr>
          <w:p w14:paraId="3783EB8B" w14:textId="77777777" w:rsidR="00073333" w:rsidRPr="00FD0EDA" w:rsidRDefault="00073333" w:rsidP="00FD0EDA">
            <w:pPr>
              <w:pStyle w:val="Footer"/>
              <w:spacing w:before="0" w:after="0"/>
              <w:jc w:val="center"/>
              <w:rPr>
                <w:rFonts w:asciiTheme="minorHAnsi" w:hAnsiTheme="minorHAnsi" w:cstheme="minorHAnsi"/>
                <w:szCs w:val="20"/>
                <w:lang w:val="it-IT"/>
              </w:rPr>
            </w:pPr>
          </w:p>
        </w:tc>
        <w:tc>
          <w:tcPr>
            <w:tcW w:w="488" w:type="dxa"/>
          </w:tcPr>
          <w:p w14:paraId="5AEFFB5A" w14:textId="77777777" w:rsidR="00073333" w:rsidRPr="00FD0EDA" w:rsidRDefault="00073333" w:rsidP="00FD0EDA">
            <w:pPr>
              <w:pStyle w:val="Footer"/>
              <w:spacing w:before="0" w:after="0"/>
              <w:rPr>
                <w:rFonts w:asciiTheme="minorHAnsi" w:hAnsiTheme="minorHAnsi" w:cstheme="minorHAnsi"/>
                <w:szCs w:val="20"/>
                <w:lang w:val="it-IT"/>
              </w:rPr>
            </w:pPr>
          </w:p>
        </w:tc>
        <w:tc>
          <w:tcPr>
            <w:tcW w:w="602" w:type="dxa"/>
          </w:tcPr>
          <w:p w14:paraId="438A8CF4" w14:textId="77777777" w:rsidR="00073333" w:rsidRPr="00FD0EDA" w:rsidRDefault="00073333" w:rsidP="00FD0EDA">
            <w:pPr>
              <w:pStyle w:val="Footer"/>
              <w:spacing w:before="0" w:after="0"/>
              <w:rPr>
                <w:rFonts w:asciiTheme="minorHAnsi" w:hAnsiTheme="minorHAnsi" w:cstheme="minorHAnsi"/>
                <w:szCs w:val="20"/>
                <w:lang w:val="it-IT"/>
              </w:rPr>
            </w:pPr>
          </w:p>
        </w:tc>
        <w:tc>
          <w:tcPr>
            <w:tcW w:w="851" w:type="dxa"/>
          </w:tcPr>
          <w:p w14:paraId="354E3DA4" w14:textId="77777777" w:rsidR="00073333" w:rsidRPr="00FD0EDA" w:rsidRDefault="00073333" w:rsidP="00FD0EDA">
            <w:pPr>
              <w:pStyle w:val="Footer"/>
              <w:spacing w:before="0" w:after="0"/>
              <w:rPr>
                <w:rFonts w:asciiTheme="minorHAnsi" w:hAnsiTheme="minorHAnsi" w:cstheme="minorHAnsi"/>
                <w:szCs w:val="20"/>
                <w:lang w:val="it-IT"/>
              </w:rPr>
            </w:pPr>
          </w:p>
        </w:tc>
        <w:tc>
          <w:tcPr>
            <w:tcW w:w="538" w:type="dxa"/>
          </w:tcPr>
          <w:p w14:paraId="159F7D9E" w14:textId="77777777" w:rsidR="00073333" w:rsidRPr="00FD0EDA" w:rsidRDefault="00073333" w:rsidP="00FD0EDA">
            <w:pPr>
              <w:pStyle w:val="Footer"/>
              <w:spacing w:before="0" w:after="0"/>
              <w:rPr>
                <w:rFonts w:asciiTheme="minorHAnsi" w:hAnsiTheme="minorHAnsi" w:cstheme="minorHAnsi"/>
                <w:szCs w:val="20"/>
                <w:lang w:val="it-IT"/>
              </w:rPr>
            </w:pPr>
          </w:p>
        </w:tc>
        <w:tc>
          <w:tcPr>
            <w:tcW w:w="596" w:type="dxa"/>
            <w:gridSpan w:val="2"/>
          </w:tcPr>
          <w:p w14:paraId="22A2E35A" w14:textId="77777777" w:rsidR="00073333" w:rsidRPr="00FD0EDA" w:rsidRDefault="00073333" w:rsidP="00FD0EDA">
            <w:pPr>
              <w:pStyle w:val="Footer"/>
              <w:spacing w:before="0" w:after="0"/>
              <w:rPr>
                <w:rFonts w:asciiTheme="minorHAnsi" w:hAnsiTheme="minorHAnsi" w:cstheme="minorHAnsi"/>
                <w:szCs w:val="20"/>
                <w:lang w:val="it-IT"/>
              </w:rPr>
            </w:pPr>
          </w:p>
        </w:tc>
        <w:tc>
          <w:tcPr>
            <w:tcW w:w="567" w:type="dxa"/>
            <w:gridSpan w:val="3"/>
          </w:tcPr>
          <w:p w14:paraId="5DF8BC13" w14:textId="77777777" w:rsidR="00073333" w:rsidRPr="00FD0EDA" w:rsidRDefault="00073333" w:rsidP="00FD0EDA">
            <w:pPr>
              <w:pStyle w:val="Footer"/>
              <w:spacing w:before="0" w:after="0"/>
              <w:rPr>
                <w:rFonts w:asciiTheme="minorHAnsi" w:hAnsiTheme="minorHAnsi" w:cstheme="minorHAnsi"/>
                <w:szCs w:val="20"/>
                <w:lang w:val="it-IT"/>
              </w:rPr>
            </w:pPr>
          </w:p>
        </w:tc>
        <w:tc>
          <w:tcPr>
            <w:tcW w:w="963" w:type="dxa"/>
          </w:tcPr>
          <w:p w14:paraId="2A541093" w14:textId="77777777" w:rsidR="00073333" w:rsidRPr="00FD0EDA" w:rsidRDefault="00073333" w:rsidP="00FD0EDA">
            <w:pPr>
              <w:pStyle w:val="Footer"/>
              <w:spacing w:before="0" w:after="0"/>
              <w:rPr>
                <w:rFonts w:asciiTheme="minorHAnsi" w:hAnsiTheme="minorHAnsi" w:cstheme="minorHAnsi"/>
                <w:szCs w:val="20"/>
                <w:lang w:val="it-IT"/>
              </w:rPr>
            </w:pPr>
          </w:p>
        </w:tc>
      </w:tr>
      <w:tr w:rsidR="008A070D" w:rsidRPr="00FD0EDA" w14:paraId="6E56A4B5" w14:textId="77777777" w:rsidTr="004A3F5D">
        <w:trPr>
          <w:trHeight w:val="20"/>
          <w:tblHeader/>
        </w:trPr>
        <w:tc>
          <w:tcPr>
            <w:tcW w:w="10365" w:type="dxa"/>
            <w:gridSpan w:val="2"/>
          </w:tcPr>
          <w:p w14:paraId="2056E966" w14:textId="1824B5A9" w:rsidR="00A9198D" w:rsidRPr="00FD0EDA" w:rsidRDefault="00A9198D" w:rsidP="00FD0EDA">
            <w:pPr>
              <w:spacing w:before="0" w:after="0"/>
              <w:ind w:left="360"/>
              <w:rPr>
                <w:rFonts w:asciiTheme="minorHAnsi" w:hAnsiTheme="minorHAnsi" w:cstheme="minorHAnsi"/>
                <w:b/>
                <w:szCs w:val="20"/>
              </w:rPr>
            </w:pPr>
            <w:r w:rsidRPr="00FD0EDA">
              <w:rPr>
                <w:rFonts w:asciiTheme="minorHAnsi" w:hAnsiTheme="minorHAnsi" w:cstheme="minorHAnsi"/>
                <w:b/>
                <w:szCs w:val="20"/>
              </w:rPr>
              <w:lastRenderedPageBreak/>
              <w:t>Condiții cu privire terenul si infrastructura care fac obiectul proiectului</w:t>
            </w:r>
          </w:p>
          <w:p w14:paraId="4144A80D" w14:textId="0202BACD"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1.Infrastructura şi terenul care fac obiectul proiectului îndeplinesc condițiile din cadrul declarației </w:t>
            </w:r>
            <w:r w:rsidR="005416C7" w:rsidRPr="00FD0EDA">
              <w:rPr>
                <w:rFonts w:asciiTheme="minorHAnsi" w:hAnsiTheme="minorHAnsi" w:cstheme="minorHAnsi"/>
                <w:szCs w:val="20"/>
              </w:rPr>
              <w:t>unice</w:t>
            </w:r>
            <w:r w:rsidRPr="00FD0EDA">
              <w:rPr>
                <w:rFonts w:asciiTheme="minorHAnsi" w:hAnsiTheme="minorHAnsi" w:cstheme="minorHAnsi"/>
                <w:szCs w:val="20"/>
              </w:rPr>
              <w:t>:</w:t>
            </w:r>
          </w:p>
          <w:p w14:paraId="01EFC4D5"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 să fie liber de orice sarcini sau interdicţii ce afectează implementarea operaţiunii; </w:t>
            </w:r>
          </w:p>
          <w:p w14:paraId="665EC524"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 să nu facă obiectul unor litigii având ca obiect dreptul invocat de către solicitant  pentru realizarea proiectului, aflate în curs de soluţionare la instanţele judecătoreşti; </w:t>
            </w:r>
          </w:p>
          <w:p w14:paraId="5CBDE4E6" w14:textId="77777777" w:rsidR="00DF3A8E"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Nu face obiectul revendicărilor potrivit unor legi speciale în materie sau dreptului comun.</w:t>
            </w:r>
          </w:p>
          <w:p w14:paraId="50FFEDFD" w14:textId="77777777" w:rsidR="009104EE" w:rsidRPr="00FD0EDA" w:rsidRDefault="009104EE" w:rsidP="00FD0EDA">
            <w:pPr>
              <w:spacing w:before="0" w:after="0"/>
              <w:ind w:left="356" w:hanging="356"/>
              <w:jc w:val="both"/>
              <w:rPr>
                <w:rFonts w:asciiTheme="minorHAnsi" w:hAnsiTheme="minorHAnsi" w:cstheme="minorHAnsi"/>
                <w:szCs w:val="20"/>
              </w:rPr>
            </w:pPr>
          </w:p>
          <w:p w14:paraId="2DB6ADB9" w14:textId="73C3FFC6" w:rsidR="009104EE" w:rsidRPr="009104EE" w:rsidRDefault="009104EE" w:rsidP="000E0FC2">
            <w:pPr>
              <w:spacing w:before="0" w:after="0"/>
              <w:ind w:left="356" w:hanging="356"/>
              <w:jc w:val="both"/>
              <w:rPr>
                <w:rFonts w:asciiTheme="minorHAnsi" w:hAnsiTheme="minorHAnsi" w:cstheme="minorHAnsi"/>
                <w:b/>
                <w:bCs/>
                <w:szCs w:val="20"/>
              </w:rPr>
            </w:pPr>
          </w:p>
        </w:tc>
        <w:tc>
          <w:tcPr>
            <w:tcW w:w="476" w:type="dxa"/>
          </w:tcPr>
          <w:p w14:paraId="54335292"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Pr>
          <w:p w14:paraId="4FF38600" w14:textId="77777777" w:rsidR="00A9198D" w:rsidRPr="00FD0EDA" w:rsidRDefault="00A9198D" w:rsidP="00FD0EDA">
            <w:pPr>
              <w:pStyle w:val="Footer"/>
              <w:spacing w:before="0" w:after="0"/>
              <w:rPr>
                <w:rFonts w:asciiTheme="minorHAnsi" w:hAnsiTheme="minorHAnsi" w:cstheme="minorHAnsi"/>
                <w:szCs w:val="20"/>
              </w:rPr>
            </w:pPr>
          </w:p>
        </w:tc>
        <w:tc>
          <w:tcPr>
            <w:tcW w:w="602" w:type="dxa"/>
          </w:tcPr>
          <w:p w14:paraId="4C689B78" w14:textId="77777777" w:rsidR="00A9198D" w:rsidRPr="00FD0EDA" w:rsidRDefault="00A9198D" w:rsidP="00FD0EDA">
            <w:pPr>
              <w:pStyle w:val="Footer"/>
              <w:spacing w:before="0" w:after="0"/>
              <w:rPr>
                <w:rFonts w:asciiTheme="minorHAnsi" w:hAnsiTheme="minorHAnsi" w:cstheme="minorHAnsi"/>
                <w:szCs w:val="20"/>
              </w:rPr>
            </w:pPr>
          </w:p>
        </w:tc>
        <w:tc>
          <w:tcPr>
            <w:tcW w:w="851" w:type="dxa"/>
          </w:tcPr>
          <w:p w14:paraId="642132E4" w14:textId="77777777" w:rsidR="00A9198D" w:rsidRPr="00FD0EDA" w:rsidRDefault="00A9198D" w:rsidP="00FD0EDA">
            <w:pPr>
              <w:pStyle w:val="Footer"/>
              <w:spacing w:before="0" w:after="0"/>
              <w:rPr>
                <w:rFonts w:asciiTheme="minorHAnsi" w:hAnsiTheme="minorHAnsi" w:cstheme="minorHAnsi"/>
                <w:szCs w:val="20"/>
              </w:rPr>
            </w:pPr>
          </w:p>
        </w:tc>
        <w:tc>
          <w:tcPr>
            <w:tcW w:w="538" w:type="dxa"/>
          </w:tcPr>
          <w:p w14:paraId="68AA4F09"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Pr>
          <w:p w14:paraId="68A6EFEC"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Pr>
          <w:p w14:paraId="674F20E6" w14:textId="77777777" w:rsidR="00A9198D" w:rsidRPr="00FD0EDA" w:rsidRDefault="00A9198D" w:rsidP="00FD0EDA">
            <w:pPr>
              <w:pStyle w:val="Footer"/>
              <w:spacing w:before="0" w:after="0"/>
              <w:rPr>
                <w:rFonts w:asciiTheme="minorHAnsi" w:hAnsiTheme="minorHAnsi" w:cstheme="minorHAnsi"/>
                <w:szCs w:val="20"/>
              </w:rPr>
            </w:pPr>
          </w:p>
        </w:tc>
        <w:tc>
          <w:tcPr>
            <w:tcW w:w="963" w:type="dxa"/>
          </w:tcPr>
          <w:p w14:paraId="61AE1489" w14:textId="77777777" w:rsidR="00A9198D" w:rsidRPr="00FD0EDA" w:rsidRDefault="00A9198D" w:rsidP="00FD0EDA">
            <w:pPr>
              <w:pStyle w:val="Footer"/>
              <w:spacing w:before="0" w:after="0"/>
              <w:rPr>
                <w:rFonts w:asciiTheme="minorHAnsi" w:hAnsiTheme="minorHAnsi" w:cstheme="minorHAnsi"/>
                <w:szCs w:val="20"/>
              </w:rPr>
            </w:pPr>
          </w:p>
        </w:tc>
      </w:tr>
      <w:tr w:rsidR="008A070D" w:rsidRPr="00FD0EDA" w14:paraId="41CAB87C" w14:textId="77777777" w:rsidTr="004A3F5D">
        <w:trPr>
          <w:trHeight w:val="20"/>
          <w:tblHeader/>
        </w:trPr>
        <w:tc>
          <w:tcPr>
            <w:tcW w:w="10365" w:type="dxa"/>
            <w:gridSpan w:val="2"/>
            <w:tcBorders>
              <w:bottom w:val="single" w:sz="4" w:space="0" w:color="auto"/>
            </w:tcBorders>
          </w:tcPr>
          <w:p w14:paraId="3DE6E067" w14:textId="0451E157" w:rsidR="00EB4AD6" w:rsidRPr="00FD0EDA" w:rsidRDefault="00EB4AD6" w:rsidP="00FD0EDA">
            <w:pPr>
              <w:jc w:val="both"/>
              <w:rPr>
                <w:rFonts w:asciiTheme="minorHAnsi" w:hAnsiTheme="minorHAnsi" w:cstheme="minorHAnsi"/>
                <w:b/>
                <w:szCs w:val="20"/>
              </w:rPr>
            </w:pPr>
            <w:r w:rsidRPr="00FD0EDA">
              <w:rPr>
                <w:rFonts w:asciiTheme="minorHAnsi" w:hAnsiTheme="minorHAnsi" w:cstheme="minorHAnsi"/>
                <w:b/>
                <w:szCs w:val="20"/>
              </w:rPr>
              <w:t xml:space="preserve">Capacitatea financiară a solicitantului </w:t>
            </w:r>
            <w:r w:rsidR="00043B89" w:rsidRPr="00FD0EDA">
              <w:rPr>
                <w:rFonts w:asciiTheme="minorHAnsi" w:hAnsiTheme="minorHAnsi" w:cstheme="minorHAnsi"/>
                <w:b/>
                <w:szCs w:val="20"/>
              </w:rPr>
              <w:t>( inclusiv a liderului de parteneriat/partenerilor, dacă este cazul)  pentru asigurarea sustenabilității financiare a investiţiei</w:t>
            </w:r>
          </w:p>
          <w:p w14:paraId="064894E6"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Solicitantul/membrii parteneriatului are/au capacitatea financiară de a asigura :</w:t>
            </w:r>
          </w:p>
          <w:p w14:paraId="2984E332" w14:textId="171D04C2"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a)</w:t>
            </w:r>
            <w:r w:rsidRPr="00FD0EDA">
              <w:rPr>
                <w:rFonts w:asciiTheme="minorHAnsi" w:eastAsia="SimSun" w:hAnsiTheme="minorHAnsi" w:cstheme="minorHAnsi"/>
                <w:szCs w:val="20"/>
              </w:rPr>
              <w:tab/>
              <w:t>Contribuţia propie la valoarea cheltuielilor eligibile de minim 2  % din val</w:t>
            </w:r>
            <w:r w:rsidR="005B2ABB" w:rsidRPr="00FD0EDA">
              <w:rPr>
                <w:rFonts w:asciiTheme="minorHAnsi" w:eastAsia="SimSun" w:hAnsiTheme="minorHAnsi" w:cstheme="minorHAnsi"/>
                <w:szCs w:val="20"/>
              </w:rPr>
              <w:t xml:space="preserve">oarea cheltuielilor eligibile </w:t>
            </w:r>
          </w:p>
          <w:p w14:paraId="6A0CAC02"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b)</w:t>
            </w:r>
            <w:r w:rsidRPr="00FD0EDA">
              <w:rPr>
                <w:rFonts w:asciiTheme="minorHAnsi" w:eastAsia="SimSun" w:hAnsiTheme="minorHAnsi" w:cstheme="minorHAnsi"/>
                <w:szCs w:val="20"/>
              </w:rPr>
              <w:tab/>
              <w:t>finanţarea cheltuielilor neeligibile ale proiectului, unde este cazul</w:t>
            </w:r>
          </w:p>
          <w:p w14:paraId="032FC76F"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c)</w:t>
            </w:r>
            <w:r w:rsidRPr="00FD0EDA">
              <w:rPr>
                <w:rFonts w:asciiTheme="minorHAnsi" w:eastAsia="SimSun" w:hAnsiTheme="minorHAnsi" w:cstheme="minorHAnsi"/>
                <w:szCs w:val="20"/>
              </w:rPr>
              <w:tab/>
              <w:t>resursele financiare necesare implementării optime a proiectului în condiţiile rambursării ulterioare a cheltuielilor eligibile din instrumente structurale, respectiv asigurarea altor sume necesare implementării proiectului</w:t>
            </w:r>
          </w:p>
          <w:p w14:paraId="4054F5DD" w14:textId="5B02A6B8" w:rsidR="004E723F" w:rsidRPr="00FD0EDA" w:rsidRDefault="00043B89" w:rsidP="00FD0EDA">
            <w:pPr>
              <w:spacing w:before="0" w:after="0"/>
              <w:jc w:val="both"/>
              <w:rPr>
                <w:rFonts w:asciiTheme="minorHAnsi" w:hAnsiTheme="minorHAnsi" w:cstheme="minorHAnsi"/>
                <w:szCs w:val="20"/>
              </w:rPr>
            </w:pPr>
            <w:r w:rsidRPr="00FD0EDA">
              <w:rPr>
                <w:rFonts w:asciiTheme="minorHAnsi" w:eastAsia="SimSun" w:hAnsiTheme="minorHAnsi" w:cstheme="minorHAnsi"/>
                <w:szCs w:val="20"/>
              </w:rPr>
              <w:t>d)</w:t>
            </w:r>
            <w:r w:rsidRPr="00FD0EDA">
              <w:rPr>
                <w:rFonts w:asciiTheme="minorHAnsi" w:eastAsia="SimSun" w:hAnsiTheme="minorHAnsi" w:cstheme="minorHAnsi"/>
                <w:szCs w:val="20"/>
              </w:rPr>
              <w:tab/>
              <w:t>finantarea cheltuielilor de  funcționare și întreținere a investiţiei și a serviciilor asociate necesare, în vederea asigurării sustenabilității financiare a acestei, pe perioada de durabilitate a contractului de finanţare</w:t>
            </w:r>
            <w:r w:rsidR="004E723F" w:rsidRPr="00FD0EDA">
              <w:rPr>
                <w:rFonts w:asciiTheme="minorHAnsi" w:hAnsiTheme="minorHAnsi" w:cstheme="minorHAnsi"/>
                <w:szCs w:val="20"/>
              </w:rPr>
              <w:t>?</w:t>
            </w:r>
          </w:p>
          <w:p w14:paraId="4D51A22C" w14:textId="77777777" w:rsidR="000E68FD" w:rsidRPr="00FD0EDA" w:rsidRDefault="000E68FD" w:rsidP="00FD0EDA">
            <w:pPr>
              <w:spacing w:before="0" w:after="0"/>
              <w:ind w:left="360"/>
              <w:jc w:val="both"/>
              <w:rPr>
                <w:rFonts w:asciiTheme="minorHAnsi" w:hAnsiTheme="minorHAnsi" w:cstheme="minorHAnsi"/>
                <w:szCs w:val="20"/>
              </w:rPr>
            </w:pPr>
          </w:p>
          <w:p w14:paraId="29D47DB8" w14:textId="77777777" w:rsidR="005F7E94" w:rsidRPr="005F7E94" w:rsidRDefault="005F7E94" w:rsidP="005F7E94">
            <w:pPr>
              <w:spacing w:before="0" w:after="0"/>
              <w:jc w:val="both"/>
              <w:rPr>
                <w:rFonts w:asciiTheme="minorHAnsi" w:hAnsiTheme="minorHAnsi" w:cstheme="minorHAnsi"/>
                <w:i/>
                <w:szCs w:val="20"/>
              </w:rPr>
            </w:pPr>
            <w:r w:rsidRPr="005F7E94">
              <w:rPr>
                <w:rFonts w:asciiTheme="minorHAnsi" w:hAnsiTheme="minorHAnsi" w:cstheme="minorHAnsi"/>
                <w:i/>
                <w:szCs w:val="20"/>
              </w:rPr>
              <w:t>Solicitantul se angajează prin Declaraţia Unică (Modelul A la Ghid), să asigure contribuția proprie la valoarea cheltuielilor eligibile (minimum 2% din valoarea cheltuielilor eligibile), precum și acoperirea cheltuielilor neeligibile ale proiectului. Astfel, solicitantul (inclusiv liderul de parteneriat/partenerii, dacă este cazul) va anexa la depunerea cererii de finanţare:</w:t>
            </w:r>
          </w:p>
          <w:p w14:paraId="1F205261" w14:textId="57E7CC77" w:rsidR="00C57DA8" w:rsidRPr="00FD0EDA" w:rsidRDefault="005F7E94" w:rsidP="005F7E94">
            <w:pPr>
              <w:spacing w:before="0" w:after="0"/>
              <w:jc w:val="both"/>
              <w:rPr>
                <w:rFonts w:asciiTheme="minorHAnsi" w:hAnsiTheme="minorHAnsi" w:cstheme="minorHAnsi"/>
                <w:i/>
                <w:szCs w:val="20"/>
              </w:rPr>
            </w:pPr>
            <w:r w:rsidRPr="005F7E94">
              <w:rPr>
                <w:rFonts w:asciiTheme="minorHAnsi" w:hAnsiTheme="minorHAnsi" w:cstheme="minorHAnsi"/>
                <w:i/>
                <w:szCs w:val="20"/>
              </w:rPr>
              <w:t>•</w:t>
            </w:r>
            <w:r w:rsidRPr="005F7E94">
              <w:rPr>
                <w:rFonts w:asciiTheme="minorHAnsi" w:hAnsiTheme="minorHAnsi" w:cstheme="minorHAnsi"/>
                <w:i/>
                <w:szCs w:val="20"/>
              </w:rPr>
              <w:tab/>
              <w:t>Declaraţia Unică (Modelul A) .</w:t>
            </w:r>
          </w:p>
          <w:p w14:paraId="574654F4" w14:textId="40E3BE91" w:rsidR="00157C86" w:rsidRPr="00FD0EDA" w:rsidDel="005C238B" w:rsidRDefault="00493E5A" w:rsidP="00C720DD">
            <w:pPr>
              <w:spacing w:before="0" w:after="0"/>
              <w:jc w:val="both"/>
              <w:rPr>
                <w:rFonts w:asciiTheme="minorHAnsi" w:hAnsiTheme="minorHAnsi" w:cstheme="minorHAnsi"/>
                <w:szCs w:val="20"/>
              </w:rPr>
            </w:pPr>
            <w:r w:rsidRPr="00FD0EDA">
              <w:rPr>
                <w:rFonts w:asciiTheme="minorHAnsi" w:hAnsiTheme="minorHAnsi" w:cstheme="minorHAnsi"/>
                <w:i/>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FD0EDA">
              <w:rPr>
                <w:rFonts w:asciiTheme="minorHAnsi" w:hAnsiTheme="minorHAnsi" w:cstheme="minorHAnsi"/>
                <w:i/>
                <w:szCs w:val="20"/>
              </w:rPr>
              <w:t xml:space="preserve"> </w:t>
            </w:r>
            <w:r w:rsidR="00233BE2" w:rsidRPr="00FD0EDA">
              <w:rPr>
                <w:rFonts w:asciiTheme="minorHAnsi" w:hAnsiTheme="minorHAnsi" w:cstheme="minorHAnsi"/>
                <w:i/>
                <w:szCs w:val="20"/>
              </w:rPr>
              <w:t xml:space="preserve">se va </w:t>
            </w:r>
            <w:r w:rsidRPr="00FD0EDA">
              <w:rPr>
                <w:rFonts w:asciiTheme="minorHAnsi" w:hAnsiTheme="minorHAnsi" w:cstheme="minorHAnsi"/>
                <w:i/>
                <w:szCs w:val="20"/>
              </w:rPr>
              <w:t xml:space="preserve">verifica </w:t>
            </w:r>
            <w:r w:rsidR="00C57DA8" w:rsidRPr="00FD0EDA">
              <w:rPr>
                <w:rFonts w:asciiTheme="minorHAnsi" w:hAnsiTheme="minorHAnsi" w:cstheme="minorHAnsi"/>
                <w:i/>
                <w:szCs w:val="20"/>
              </w:rPr>
              <w:t>inclusiv hotărâ</w:t>
            </w:r>
            <w:r w:rsidR="00A9198D" w:rsidRPr="00FD0EDA">
              <w:rPr>
                <w:rFonts w:asciiTheme="minorHAnsi" w:hAnsiTheme="minorHAnsi" w:cstheme="minorHAnsi"/>
                <w:i/>
                <w:szCs w:val="20"/>
              </w:rPr>
              <w:t xml:space="preserve">rea de aprobare a  </w:t>
            </w:r>
            <w:r w:rsidRPr="00FD0EDA">
              <w:rPr>
                <w:rFonts w:asciiTheme="minorHAnsi" w:hAnsiTheme="minorHAnsi" w:cstheme="minorHAnsi"/>
                <w:i/>
                <w:szCs w:val="20"/>
              </w:rPr>
              <w:t>proiectului</w:t>
            </w:r>
            <w:r w:rsidRPr="00FD0EDA">
              <w:rPr>
                <w:rFonts w:asciiTheme="minorHAnsi" w:hAnsiTheme="minorHAnsi" w:cstheme="minorHAnsi"/>
                <w:szCs w:val="20"/>
              </w:rPr>
              <w:t xml:space="preserve"> </w:t>
            </w:r>
            <w:r w:rsidR="00874F25">
              <w:rPr>
                <w:rFonts w:asciiTheme="minorHAnsi" w:hAnsiTheme="minorHAnsi" w:cstheme="minorHAnsi"/>
                <w:szCs w:val="20"/>
              </w:rPr>
              <w:t>(</w:t>
            </w:r>
            <w:r w:rsidR="00C720DD">
              <w:rPr>
                <w:rFonts w:asciiTheme="minorHAnsi" w:hAnsiTheme="minorHAnsi" w:cstheme="minorHAnsi"/>
                <w:szCs w:val="20"/>
              </w:rPr>
              <w:t>daca este cazul</w:t>
            </w:r>
            <w:r w:rsidR="00874F25" w:rsidRPr="000E0FC2">
              <w:rPr>
                <w:rFonts w:asciiTheme="minorHAnsi" w:hAnsiTheme="minorHAnsi" w:cstheme="minorHAnsi"/>
                <w:szCs w:val="20"/>
              </w:rPr>
              <w:t>).</w:t>
            </w:r>
          </w:p>
        </w:tc>
        <w:tc>
          <w:tcPr>
            <w:tcW w:w="476" w:type="dxa"/>
            <w:tcBorders>
              <w:bottom w:val="single" w:sz="4" w:space="0" w:color="auto"/>
            </w:tcBorders>
          </w:tcPr>
          <w:p w14:paraId="40360269"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Borders>
              <w:bottom w:val="single" w:sz="4" w:space="0" w:color="auto"/>
            </w:tcBorders>
          </w:tcPr>
          <w:p w14:paraId="730753F4" w14:textId="77777777" w:rsidR="00A9198D" w:rsidRPr="00FD0EDA" w:rsidRDefault="00A9198D" w:rsidP="00FD0EDA">
            <w:pPr>
              <w:pStyle w:val="Footer"/>
              <w:spacing w:before="0" w:after="0"/>
              <w:rPr>
                <w:rFonts w:asciiTheme="minorHAnsi" w:hAnsiTheme="minorHAnsi" w:cstheme="minorHAnsi"/>
                <w:szCs w:val="20"/>
              </w:rPr>
            </w:pPr>
          </w:p>
        </w:tc>
        <w:tc>
          <w:tcPr>
            <w:tcW w:w="602" w:type="dxa"/>
            <w:tcBorders>
              <w:bottom w:val="single" w:sz="4" w:space="0" w:color="auto"/>
            </w:tcBorders>
          </w:tcPr>
          <w:p w14:paraId="7B2CA15C" w14:textId="77777777" w:rsidR="00A9198D" w:rsidRPr="00FD0EDA" w:rsidRDefault="00A9198D" w:rsidP="00FD0EDA">
            <w:pPr>
              <w:pStyle w:val="Footer"/>
              <w:spacing w:before="0" w:after="0"/>
              <w:rPr>
                <w:rFonts w:asciiTheme="minorHAnsi" w:hAnsiTheme="minorHAnsi" w:cstheme="minorHAnsi"/>
                <w:szCs w:val="20"/>
              </w:rPr>
            </w:pPr>
          </w:p>
        </w:tc>
        <w:tc>
          <w:tcPr>
            <w:tcW w:w="851" w:type="dxa"/>
            <w:tcBorders>
              <w:bottom w:val="single" w:sz="4" w:space="0" w:color="auto"/>
            </w:tcBorders>
          </w:tcPr>
          <w:p w14:paraId="7A375203" w14:textId="77777777" w:rsidR="00A9198D" w:rsidRPr="00FD0EDA" w:rsidRDefault="00A9198D" w:rsidP="00FD0EDA">
            <w:pPr>
              <w:pStyle w:val="Footer"/>
              <w:spacing w:before="0" w:after="0"/>
              <w:rPr>
                <w:rFonts w:asciiTheme="minorHAnsi" w:hAnsiTheme="minorHAnsi" w:cstheme="minorHAnsi"/>
                <w:szCs w:val="20"/>
              </w:rPr>
            </w:pPr>
          </w:p>
        </w:tc>
        <w:tc>
          <w:tcPr>
            <w:tcW w:w="538" w:type="dxa"/>
            <w:tcBorders>
              <w:bottom w:val="single" w:sz="4" w:space="0" w:color="auto"/>
            </w:tcBorders>
          </w:tcPr>
          <w:p w14:paraId="37522637"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Borders>
              <w:bottom w:val="single" w:sz="4" w:space="0" w:color="auto"/>
            </w:tcBorders>
          </w:tcPr>
          <w:p w14:paraId="6590DFD3"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Borders>
              <w:bottom w:val="single" w:sz="4" w:space="0" w:color="auto"/>
            </w:tcBorders>
          </w:tcPr>
          <w:p w14:paraId="01E78550" w14:textId="77777777" w:rsidR="00A9198D" w:rsidRPr="00FD0EDA" w:rsidRDefault="00A9198D" w:rsidP="00FD0EDA">
            <w:pPr>
              <w:pStyle w:val="Footer"/>
              <w:spacing w:before="0" w:after="0"/>
              <w:rPr>
                <w:rFonts w:asciiTheme="minorHAnsi" w:hAnsiTheme="minorHAnsi" w:cstheme="minorHAnsi"/>
                <w:szCs w:val="20"/>
              </w:rPr>
            </w:pPr>
          </w:p>
        </w:tc>
        <w:tc>
          <w:tcPr>
            <w:tcW w:w="963" w:type="dxa"/>
            <w:tcBorders>
              <w:bottom w:val="single" w:sz="4" w:space="0" w:color="auto"/>
            </w:tcBorders>
          </w:tcPr>
          <w:p w14:paraId="29F1F181" w14:textId="77777777" w:rsidR="00A9198D" w:rsidRPr="00FD0EDA" w:rsidRDefault="00A9198D" w:rsidP="00FD0EDA">
            <w:pPr>
              <w:pStyle w:val="Footer"/>
              <w:spacing w:before="0" w:after="0"/>
              <w:rPr>
                <w:rFonts w:asciiTheme="minorHAnsi" w:hAnsiTheme="minorHAnsi" w:cstheme="minorHAnsi"/>
                <w:szCs w:val="20"/>
              </w:rPr>
            </w:pPr>
          </w:p>
        </w:tc>
      </w:tr>
      <w:tr w:rsidR="008A070D" w:rsidRPr="00FD0EDA" w14:paraId="37808034" w14:textId="77777777" w:rsidTr="004A3F5D">
        <w:trPr>
          <w:trHeight w:val="20"/>
          <w:tblHeader/>
        </w:trPr>
        <w:tc>
          <w:tcPr>
            <w:tcW w:w="15446" w:type="dxa"/>
            <w:gridSpan w:val="13"/>
            <w:shd w:val="clear" w:color="auto" w:fill="FFC000"/>
          </w:tcPr>
          <w:p w14:paraId="191436A1" w14:textId="66CAE633" w:rsidR="00A9198D" w:rsidRPr="00FD0EDA" w:rsidRDefault="00190493" w:rsidP="00FD0EDA">
            <w:pPr>
              <w:pStyle w:val="Footer"/>
              <w:spacing w:before="0" w:after="0"/>
              <w:rPr>
                <w:rFonts w:asciiTheme="minorHAnsi" w:hAnsiTheme="minorHAnsi" w:cstheme="minorHAnsi"/>
                <w:b/>
                <w:szCs w:val="20"/>
                <w:lang w:val="fr-FR"/>
              </w:rPr>
            </w:pPr>
            <w:r w:rsidRPr="00FD0EDA">
              <w:rPr>
                <w:rFonts w:asciiTheme="minorHAnsi" w:hAnsiTheme="minorHAnsi" w:cstheme="minorHAnsi"/>
                <w:b/>
                <w:szCs w:val="20"/>
                <w:lang w:val="it-IT"/>
              </w:rPr>
              <w:t xml:space="preserve">C. </w:t>
            </w:r>
            <w:r w:rsidR="00C57DA8" w:rsidRPr="00FD0EDA">
              <w:rPr>
                <w:rFonts w:asciiTheme="minorHAnsi" w:hAnsiTheme="minorHAnsi" w:cstheme="minorHAnsi"/>
                <w:b/>
                <w:szCs w:val="20"/>
                <w:lang w:val="it-IT"/>
              </w:rPr>
              <w:t>ELIGIBILITATEA  PROIECTULUI ȘI</w:t>
            </w:r>
            <w:r w:rsidR="00A9198D" w:rsidRPr="00FD0EDA">
              <w:rPr>
                <w:rFonts w:asciiTheme="minorHAnsi" w:hAnsiTheme="minorHAnsi" w:cstheme="minorHAnsi"/>
                <w:b/>
                <w:szCs w:val="20"/>
                <w:lang w:val="it-IT"/>
              </w:rPr>
              <w:t xml:space="preserve"> </w:t>
            </w:r>
            <w:r w:rsidR="00C57DA8" w:rsidRPr="00FD0EDA">
              <w:rPr>
                <w:rFonts w:asciiTheme="minorHAnsi" w:hAnsiTheme="minorHAnsi" w:cstheme="minorHAnsi"/>
                <w:b/>
                <w:szCs w:val="20"/>
                <w:lang w:val="it-IT"/>
              </w:rPr>
              <w:t xml:space="preserve">A </w:t>
            </w:r>
            <w:r w:rsidR="00A9198D" w:rsidRPr="00FD0EDA">
              <w:rPr>
                <w:rFonts w:asciiTheme="minorHAnsi" w:hAnsiTheme="minorHAnsi" w:cstheme="minorHAnsi"/>
                <w:b/>
                <w:szCs w:val="20"/>
                <w:lang w:val="it-IT"/>
              </w:rPr>
              <w:t>ACTIVITA</w:t>
            </w:r>
            <w:r w:rsidR="00A9198D" w:rsidRPr="00FD0EDA">
              <w:rPr>
                <w:rFonts w:asciiTheme="minorHAnsi" w:hAnsiTheme="minorHAnsi" w:cstheme="minorHAnsi"/>
                <w:b/>
                <w:szCs w:val="20"/>
              </w:rPr>
              <w:t>ȚI</w:t>
            </w:r>
            <w:r w:rsidR="00A9198D" w:rsidRPr="00FD0EDA">
              <w:rPr>
                <w:rFonts w:asciiTheme="minorHAnsi" w:hAnsiTheme="minorHAnsi" w:cstheme="minorHAnsi"/>
                <w:b/>
                <w:szCs w:val="20"/>
                <w:lang w:val="it-IT"/>
              </w:rPr>
              <w:t>LOR</w:t>
            </w:r>
          </w:p>
        </w:tc>
      </w:tr>
      <w:tr w:rsidR="008A070D" w:rsidRPr="00FD0EDA" w14:paraId="3CF50BDE" w14:textId="77777777" w:rsidTr="004A3F5D">
        <w:trPr>
          <w:trHeight w:val="20"/>
          <w:tblHeader/>
        </w:trPr>
        <w:tc>
          <w:tcPr>
            <w:tcW w:w="10365" w:type="dxa"/>
            <w:gridSpan w:val="2"/>
          </w:tcPr>
          <w:p w14:paraId="0B40D181" w14:textId="77777777" w:rsidR="00157C86" w:rsidRPr="009A2F94" w:rsidRDefault="009A2F94" w:rsidP="00FD0EDA">
            <w:pPr>
              <w:spacing w:before="0" w:after="0"/>
              <w:jc w:val="both"/>
              <w:rPr>
                <w:rFonts w:asciiTheme="minorHAnsi" w:hAnsiTheme="minorHAnsi" w:cstheme="minorHAnsi"/>
                <w:b/>
                <w:color w:val="000000" w:themeColor="text1"/>
                <w:szCs w:val="20"/>
              </w:rPr>
            </w:pPr>
            <w:r w:rsidRPr="009A2F94">
              <w:rPr>
                <w:rFonts w:asciiTheme="minorHAnsi" w:hAnsiTheme="minorHAnsi" w:cstheme="minorHAnsi"/>
                <w:b/>
                <w:color w:val="000000" w:themeColor="text1"/>
                <w:szCs w:val="20"/>
              </w:rPr>
              <w:t>Pentru a fi eligibil proiectul trebuie să se încadreze în obiectivele priorității de investiții finanțate prin PR SV 2021-2027, nefiind eligibile proiecte care nu se încadrează în activitățile specifice propuse a fi finanțate prin PR SV 2021-2027</w:t>
            </w:r>
          </w:p>
          <w:p w14:paraId="6BCB929B" w14:textId="1E49AB64" w:rsidR="009A2F94" w:rsidRPr="00FD0EDA" w:rsidRDefault="009A2F94" w:rsidP="00FD0EDA">
            <w:pPr>
              <w:spacing w:before="0" w:after="0"/>
              <w:jc w:val="both"/>
              <w:rPr>
                <w:rFonts w:asciiTheme="minorHAnsi" w:hAnsiTheme="minorHAnsi" w:cstheme="minorHAnsi"/>
                <w:szCs w:val="20"/>
              </w:rPr>
            </w:pPr>
          </w:p>
        </w:tc>
        <w:tc>
          <w:tcPr>
            <w:tcW w:w="476" w:type="dxa"/>
          </w:tcPr>
          <w:p w14:paraId="7BC442A2"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Pr>
          <w:p w14:paraId="333D4AA5" w14:textId="77777777" w:rsidR="00A9198D" w:rsidRPr="00FD0EDA" w:rsidRDefault="00A9198D" w:rsidP="00FD0EDA">
            <w:pPr>
              <w:pStyle w:val="Footer"/>
              <w:spacing w:before="0" w:after="0"/>
              <w:rPr>
                <w:rFonts w:asciiTheme="minorHAnsi" w:hAnsiTheme="minorHAnsi" w:cstheme="minorHAnsi"/>
                <w:szCs w:val="20"/>
              </w:rPr>
            </w:pPr>
          </w:p>
        </w:tc>
        <w:tc>
          <w:tcPr>
            <w:tcW w:w="602" w:type="dxa"/>
          </w:tcPr>
          <w:p w14:paraId="51657747" w14:textId="77777777" w:rsidR="00A9198D" w:rsidRPr="00FD0EDA" w:rsidRDefault="00A9198D" w:rsidP="00FD0EDA">
            <w:pPr>
              <w:pStyle w:val="Footer"/>
              <w:spacing w:before="0" w:after="0"/>
              <w:rPr>
                <w:rFonts w:asciiTheme="minorHAnsi" w:hAnsiTheme="minorHAnsi" w:cstheme="minorHAnsi"/>
                <w:szCs w:val="20"/>
              </w:rPr>
            </w:pPr>
          </w:p>
        </w:tc>
        <w:tc>
          <w:tcPr>
            <w:tcW w:w="851" w:type="dxa"/>
          </w:tcPr>
          <w:p w14:paraId="3C9DC8BE" w14:textId="77777777" w:rsidR="00A9198D" w:rsidRPr="00FD0EDA" w:rsidRDefault="00A9198D" w:rsidP="00FD0EDA">
            <w:pPr>
              <w:pStyle w:val="Footer"/>
              <w:spacing w:before="0" w:after="0"/>
              <w:rPr>
                <w:rFonts w:asciiTheme="minorHAnsi" w:hAnsiTheme="minorHAnsi" w:cstheme="minorHAnsi"/>
                <w:szCs w:val="20"/>
              </w:rPr>
            </w:pPr>
          </w:p>
        </w:tc>
        <w:tc>
          <w:tcPr>
            <w:tcW w:w="538" w:type="dxa"/>
          </w:tcPr>
          <w:p w14:paraId="0C2AF4B9"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Pr>
          <w:p w14:paraId="66FB0C8F"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Pr>
          <w:p w14:paraId="481DC25C" w14:textId="77777777" w:rsidR="00A9198D" w:rsidRPr="00FD0EDA" w:rsidRDefault="00A9198D" w:rsidP="00FD0EDA">
            <w:pPr>
              <w:pStyle w:val="Footer"/>
              <w:spacing w:before="0" w:after="0"/>
              <w:rPr>
                <w:rFonts w:asciiTheme="minorHAnsi" w:hAnsiTheme="minorHAnsi" w:cstheme="minorHAnsi"/>
                <w:szCs w:val="20"/>
              </w:rPr>
            </w:pPr>
          </w:p>
        </w:tc>
        <w:tc>
          <w:tcPr>
            <w:tcW w:w="963" w:type="dxa"/>
          </w:tcPr>
          <w:p w14:paraId="38B6194A" w14:textId="77777777" w:rsidR="00A9198D" w:rsidRPr="00FD0EDA" w:rsidRDefault="00A9198D" w:rsidP="00FD0EDA">
            <w:pPr>
              <w:pStyle w:val="Footer"/>
              <w:spacing w:before="0" w:after="0"/>
              <w:rPr>
                <w:rFonts w:asciiTheme="minorHAnsi" w:hAnsiTheme="minorHAnsi" w:cstheme="minorHAnsi"/>
                <w:szCs w:val="20"/>
              </w:rPr>
            </w:pPr>
          </w:p>
        </w:tc>
      </w:tr>
      <w:tr w:rsidR="008A070D" w:rsidRPr="00FD0EDA" w14:paraId="70AB9B65" w14:textId="77777777" w:rsidTr="004A3F5D">
        <w:trPr>
          <w:trHeight w:val="20"/>
          <w:tblHeader/>
        </w:trPr>
        <w:tc>
          <w:tcPr>
            <w:tcW w:w="10365" w:type="dxa"/>
            <w:gridSpan w:val="2"/>
          </w:tcPr>
          <w:p w14:paraId="49C356E8" w14:textId="4D59C739" w:rsidR="00A9198D" w:rsidRPr="00FD0EDA" w:rsidRDefault="00A9198D" w:rsidP="00FD0EDA">
            <w:pPr>
              <w:spacing w:before="0" w:after="0"/>
              <w:jc w:val="both"/>
              <w:rPr>
                <w:rFonts w:asciiTheme="minorHAnsi" w:hAnsiTheme="minorHAnsi" w:cstheme="minorHAnsi"/>
                <w:b/>
                <w:szCs w:val="20"/>
              </w:rPr>
            </w:pPr>
            <w:r w:rsidRPr="00FD0EDA">
              <w:rPr>
                <w:rFonts w:asciiTheme="minorHAnsi" w:hAnsiTheme="minorHAnsi" w:cstheme="minorHAnsi"/>
                <w:b/>
                <w:szCs w:val="20"/>
              </w:rPr>
              <w:t>Stadiul activităților proiectului</w:t>
            </w:r>
          </w:p>
          <w:p w14:paraId="1CCD2CBE" w14:textId="24FB7990" w:rsidR="00DB3F73" w:rsidRPr="00FD0EDA" w:rsidRDefault="00DB3F73" w:rsidP="00FD0EDA">
            <w:pPr>
              <w:spacing w:before="0" w:after="0"/>
              <w:jc w:val="both"/>
              <w:rPr>
                <w:rFonts w:asciiTheme="minorHAnsi" w:hAnsiTheme="minorHAnsi" w:cstheme="minorHAnsi"/>
                <w:bCs/>
                <w:szCs w:val="20"/>
              </w:rPr>
            </w:pPr>
            <w:r w:rsidRPr="00FD0EDA">
              <w:rPr>
                <w:rFonts w:asciiTheme="minorHAnsi" w:hAnsiTheme="minorHAnsi" w:cstheme="minorHAnsi"/>
                <w:szCs w:val="20"/>
              </w:rPr>
              <w:t>Proiectul propus spre finanţare nu este încheiat în mod fizic sau implementat integral înainte de depunerea cere</w:t>
            </w:r>
            <w:r w:rsidR="005554AB" w:rsidRPr="00FD0EDA">
              <w:rPr>
                <w:rFonts w:asciiTheme="minorHAnsi" w:hAnsiTheme="minorHAnsi" w:cstheme="minorHAnsi"/>
                <w:szCs w:val="20"/>
              </w:rPr>
              <w:t>rii de finanțare în cadrul P</w:t>
            </w:r>
            <w:r w:rsidRPr="00FD0EDA">
              <w:rPr>
                <w:rFonts w:asciiTheme="minorHAnsi" w:hAnsiTheme="minorHAnsi" w:cstheme="minorHAnsi"/>
                <w:szCs w:val="20"/>
              </w:rPr>
              <w:t>R SV</w:t>
            </w:r>
            <w:r w:rsidR="00CC2CDC" w:rsidRPr="00FD0EDA">
              <w:rPr>
                <w:rFonts w:asciiTheme="minorHAnsi" w:hAnsiTheme="minorHAnsi" w:cstheme="minorHAnsi"/>
                <w:szCs w:val="20"/>
              </w:rPr>
              <w:t xml:space="preserve"> Oltenia</w:t>
            </w:r>
            <w:r w:rsidRPr="00FD0EDA">
              <w:rPr>
                <w:rFonts w:asciiTheme="minorHAnsi" w:hAnsiTheme="minorHAnsi" w:cstheme="minorHAnsi"/>
                <w:szCs w:val="20"/>
              </w:rPr>
              <w:t xml:space="preserve"> 2021-2027, indiferent dacă toate plățile aferente au fost realizate sau nu de către beneficiar?</w:t>
            </w:r>
          </w:p>
          <w:p w14:paraId="2E99912B" w14:textId="77777777" w:rsidR="00DB3F73" w:rsidRPr="00FD0EDA" w:rsidRDefault="00DB3F73" w:rsidP="00FD0EDA">
            <w:pPr>
              <w:spacing w:before="0" w:after="0"/>
              <w:jc w:val="both"/>
              <w:rPr>
                <w:rFonts w:asciiTheme="minorHAnsi" w:hAnsiTheme="minorHAnsi" w:cstheme="minorHAnsi"/>
                <w:b/>
                <w:szCs w:val="20"/>
              </w:rPr>
            </w:pPr>
          </w:p>
          <w:p w14:paraId="2C52898F" w14:textId="362BB1B2" w:rsidR="005554AB" w:rsidRPr="00FD0EDA" w:rsidRDefault="005554AB" w:rsidP="00FD0EDA">
            <w:pPr>
              <w:jc w:val="both"/>
              <w:rPr>
                <w:rFonts w:asciiTheme="minorHAnsi" w:hAnsiTheme="minorHAnsi" w:cstheme="minorHAnsi"/>
                <w:szCs w:val="20"/>
              </w:rPr>
            </w:pPr>
            <w:r w:rsidRPr="00FD0EDA">
              <w:rPr>
                <w:rFonts w:asciiTheme="minorHAnsi" w:hAnsiTheme="minorHAnsi" w:cstheme="minorHAnsi"/>
                <w:szCs w:val="20"/>
              </w:rPr>
              <w:lastRenderedPageBreak/>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activităţi</w:t>
            </w:r>
            <w:r w:rsidR="00CC2CDC" w:rsidRPr="00FD0EDA">
              <w:rPr>
                <w:rFonts w:asciiTheme="minorHAnsi" w:hAnsiTheme="minorHAnsi" w:cstheme="minorHAnsi"/>
                <w:szCs w:val="20"/>
              </w:rPr>
              <w:t xml:space="preserve"> și costuri</w:t>
            </w:r>
            <w:r w:rsidRPr="00FD0EDA">
              <w:rPr>
                <w:rFonts w:asciiTheme="minorHAnsi" w:hAnsiTheme="minorHAnsi" w:cstheme="minorHAnsi"/>
                <w:szCs w:val="20"/>
              </w:rPr>
              <w:t xml:space="preserve"> realizate asupra aceleiaşi infrastructuri/ aceluiaşi segment de infrastructură şi nu beneficiază de fonduri publice din alte surse de finanţare, altele decât cele ale solicitantului?</w:t>
            </w:r>
          </w:p>
          <w:p w14:paraId="3AD4389D" w14:textId="5FA1185C" w:rsidR="00A9198D" w:rsidRPr="00FD0EDA" w:rsidRDefault="00A9198D" w:rsidP="004674FA">
            <w:pPr>
              <w:pStyle w:val="BodyText"/>
              <w:spacing w:before="0"/>
              <w:jc w:val="both"/>
              <w:rPr>
                <w:rFonts w:asciiTheme="minorHAnsi" w:hAnsiTheme="minorHAnsi" w:cstheme="minorHAnsi"/>
                <w:szCs w:val="20"/>
              </w:rPr>
            </w:pPr>
          </w:p>
        </w:tc>
        <w:tc>
          <w:tcPr>
            <w:tcW w:w="476" w:type="dxa"/>
          </w:tcPr>
          <w:p w14:paraId="7A8CC1CA" w14:textId="77777777" w:rsidR="00A9198D" w:rsidRPr="00FD0EDA" w:rsidRDefault="00A9198D" w:rsidP="00FD0EDA">
            <w:pPr>
              <w:pStyle w:val="Footer"/>
              <w:spacing w:before="0" w:after="0"/>
              <w:jc w:val="center"/>
              <w:rPr>
                <w:rFonts w:asciiTheme="minorHAnsi" w:hAnsiTheme="minorHAnsi" w:cstheme="minorHAnsi"/>
                <w:szCs w:val="20"/>
                <w:lang w:val="pt-PT"/>
              </w:rPr>
            </w:pPr>
          </w:p>
        </w:tc>
        <w:tc>
          <w:tcPr>
            <w:tcW w:w="488" w:type="dxa"/>
          </w:tcPr>
          <w:p w14:paraId="04F34BA9" w14:textId="77777777" w:rsidR="00A9198D" w:rsidRPr="00FD0EDA" w:rsidRDefault="00A9198D" w:rsidP="00FD0EDA">
            <w:pPr>
              <w:pStyle w:val="Footer"/>
              <w:spacing w:before="0" w:after="0"/>
              <w:rPr>
                <w:rFonts w:asciiTheme="minorHAnsi" w:hAnsiTheme="minorHAnsi" w:cstheme="minorHAnsi"/>
                <w:szCs w:val="20"/>
                <w:lang w:val="pt-PT"/>
              </w:rPr>
            </w:pPr>
          </w:p>
        </w:tc>
        <w:tc>
          <w:tcPr>
            <w:tcW w:w="602" w:type="dxa"/>
          </w:tcPr>
          <w:p w14:paraId="04AA4DD1" w14:textId="77777777" w:rsidR="00A9198D" w:rsidRPr="00FD0EDA" w:rsidRDefault="00A9198D" w:rsidP="00FD0EDA">
            <w:pPr>
              <w:pStyle w:val="Footer"/>
              <w:spacing w:before="0" w:after="0"/>
              <w:rPr>
                <w:rFonts w:asciiTheme="minorHAnsi" w:hAnsiTheme="minorHAnsi" w:cstheme="minorHAnsi"/>
                <w:szCs w:val="20"/>
                <w:lang w:val="pt-PT"/>
              </w:rPr>
            </w:pPr>
          </w:p>
        </w:tc>
        <w:tc>
          <w:tcPr>
            <w:tcW w:w="851" w:type="dxa"/>
          </w:tcPr>
          <w:p w14:paraId="1477FFFA" w14:textId="77777777" w:rsidR="00A9198D" w:rsidRPr="00FD0EDA" w:rsidRDefault="00A9198D" w:rsidP="00FD0EDA">
            <w:pPr>
              <w:pStyle w:val="Footer"/>
              <w:spacing w:before="0" w:after="0"/>
              <w:rPr>
                <w:rFonts w:asciiTheme="minorHAnsi" w:hAnsiTheme="minorHAnsi" w:cstheme="minorHAnsi"/>
                <w:szCs w:val="20"/>
                <w:lang w:val="pt-PT"/>
              </w:rPr>
            </w:pPr>
          </w:p>
        </w:tc>
        <w:tc>
          <w:tcPr>
            <w:tcW w:w="538" w:type="dxa"/>
          </w:tcPr>
          <w:p w14:paraId="5AA3E45F" w14:textId="77777777" w:rsidR="00A9198D" w:rsidRPr="00FD0EDA" w:rsidRDefault="00A9198D" w:rsidP="00FD0EDA">
            <w:pPr>
              <w:pStyle w:val="Footer"/>
              <w:spacing w:before="0" w:after="0"/>
              <w:rPr>
                <w:rFonts w:asciiTheme="minorHAnsi" w:hAnsiTheme="minorHAnsi" w:cstheme="minorHAnsi"/>
                <w:szCs w:val="20"/>
                <w:lang w:val="pt-PT"/>
              </w:rPr>
            </w:pPr>
          </w:p>
        </w:tc>
        <w:tc>
          <w:tcPr>
            <w:tcW w:w="596" w:type="dxa"/>
            <w:gridSpan w:val="2"/>
          </w:tcPr>
          <w:p w14:paraId="5C7D0673" w14:textId="77777777" w:rsidR="00A9198D" w:rsidRPr="00FD0EDA" w:rsidRDefault="00A9198D" w:rsidP="00FD0EDA">
            <w:pPr>
              <w:pStyle w:val="Footer"/>
              <w:spacing w:before="0" w:after="0"/>
              <w:rPr>
                <w:rFonts w:asciiTheme="minorHAnsi" w:hAnsiTheme="minorHAnsi" w:cstheme="minorHAnsi"/>
                <w:szCs w:val="20"/>
                <w:lang w:val="pt-PT"/>
              </w:rPr>
            </w:pPr>
          </w:p>
        </w:tc>
        <w:tc>
          <w:tcPr>
            <w:tcW w:w="567" w:type="dxa"/>
            <w:gridSpan w:val="3"/>
          </w:tcPr>
          <w:p w14:paraId="436D3FDF" w14:textId="77777777" w:rsidR="00A9198D" w:rsidRPr="00FD0EDA" w:rsidRDefault="00A9198D" w:rsidP="00FD0EDA">
            <w:pPr>
              <w:pStyle w:val="Footer"/>
              <w:spacing w:before="0" w:after="0"/>
              <w:rPr>
                <w:rFonts w:asciiTheme="minorHAnsi" w:hAnsiTheme="minorHAnsi" w:cstheme="minorHAnsi"/>
                <w:szCs w:val="20"/>
                <w:lang w:val="pt-PT"/>
              </w:rPr>
            </w:pPr>
          </w:p>
        </w:tc>
        <w:tc>
          <w:tcPr>
            <w:tcW w:w="963" w:type="dxa"/>
          </w:tcPr>
          <w:p w14:paraId="51381C89" w14:textId="77777777" w:rsidR="00A9198D" w:rsidRPr="00FD0EDA" w:rsidRDefault="00A9198D" w:rsidP="00FD0EDA">
            <w:pPr>
              <w:pStyle w:val="Footer"/>
              <w:spacing w:before="0" w:after="0"/>
              <w:rPr>
                <w:rFonts w:asciiTheme="minorHAnsi" w:hAnsiTheme="minorHAnsi" w:cstheme="minorHAnsi"/>
                <w:szCs w:val="20"/>
                <w:lang w:val="pt-PT"/>
              </w:rPr>
            </w:pPr>
          </w:p>
        </w:tc>
      </w:tr>
      <w:tr w:rsidR="008A070D" w:rsidRPr="00FD0EDA" w14:paraId="742B899E" w14:textId="77777777" w:rsidTr="004A3F5D">
        <w:trPr>
          <w:trHeight w:val="20"/>
          <w:tblHeader/>
        </w:trPr>
        <w:tc>
          <w:tcPr>
            <w:tcW w:w="10365" w:type="dxa"/>
            <w:gridSpan w:val="2"/>
          </w:tcPr>
          <w:p w14:paraId="32034440" w14:textId="77777777" w:rsidR="00157C86" w:rsidRDefault="009A7A09" w:rsidP="00A11F56">
            <w:pPr>
              <w:spacing w:before="0" w:after="0"/>
              <w:jc w:val="both"/>
              <w:rPr>
                <w:rFonts w:asciiTheme="minorHAnsi" w:hAnsiTheme="minorHAnsi" w:cstheme="minorHAnsi"/>
                <w:b/>
                <w:szCs w:val="20"/>
              </w:rPr>
            </w:pPr>
            <w:r w:rsidRPr="00FD0EDA">
              <w:rPr>
                <w:rFonts w:asciiTheme="minorHAnsi" w:hAnsiTheme="minorHAnsi" w:cstheme="minorHAnsi"/>
                <w:b/>
                <w:szCs w:val="20"/>
              </w:rPr>
              <w:t xml:space="preserve"> </w:t>
            </w:r>
            <w:r w:rsidR="00A11F56" w:rsidRPr="00A11F56">
              <w:rPr>
                <w:rFonts w:asciiTheme="minorHAnsi" w:hAnsiTheme="minorHAnsi" w:cstheme="minorHAnsi"/>
                <w:b/>
                <w:szCs w:val="20"/>
              </w:rPr>
              <w:t>Activitățile proiectului sunt în conformitate cu Obiectivul specific 2.8. „Promovarea mobilității urbane multimodale sustenabile, ca parte a tranziției către o economie cu zero emisii de dioxid de carbon” și conduc la realizarea indicatorilor de program</w:t>
            </w:r>
            <w:r w:rsidR="00A11F56">
              <w:rPr>
                <w:rFonts w:asciiTheme="minorHAnsi" w:hAnsiTheme="minorHAnsi" w:cstheme="minorHAnsi"/>
                <w:b/>
                <w:szCs w:val="20"/>
              </w:rPr>
              <w:t xml:space="preserve"> .</w:t>
            </w:r>
          </w:p>
          <w:p w14:paraId="6A130463" w14:textId="677543AB" w:rsidR="00A11F56" w:rsidRPr="00FD0EDA" w:rsidRDefault="00A11F56" w:rsidP="00A11F56">
            <w:pPr>
              <w:spacing w:before="0" w:after="0"/>
              <w:jc w:val="both"/>
              <w:rPr>
                <w:rFonts w:asciiTheme="minorHAnsi" w:hAnsiTheme="minorHAnsi" w:cstheme="minorHAnsi"/>
                <w:szCs w:val="20"/>
                <w:lang w:val="it-IT"/>
              </w:rPr>
            </w:pPr>
            <w:r w:rsidRPr="00A11F56">
              <w:rPr>
                <w:rFonts w:asciiTheme="minorHAnsi" w:hAnsiTheme="minorHAnsi" w:cstheme="minorHAnsi"/>
                <w:szCs w:val="20"/>
                <w:lang w:val="it-IT"/>
              </w:rPr>
              <w:t>Activitățile propuse prin proiectele depuse la finanţare vizează exclusiv acţiunile sprijinite/activităţile eligibile din secţiunile 3.6 și 5.2.2.</w:t>
            </w:r>
            <w:r>
              <w:rPr>
                <w:rFonts w:asciiTheme="minorHAnsi" w:hAnsiTheme="minorHAnsi" w:cstheme="minorHAnsi"/>
                <w:szCs w:val="20"/>
                <w:lang w:val="it-IT"/>
              </w:rPr>
              <w:t xml:space="preserve"> din ghidul solicitantului</w:t>
            </w:r>
          </w:p>
        </w:tc>
        <w:tc>
          <w:tcPr>
            <w:tcW w:w="476" w:type="dxa"/>
          </w:tcPr>
          <w:p w14:paraId="769C44B2"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640465BC"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17BFCDEB"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344B6413"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4B4AED1E"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147764ED"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4367A772" w14:textId="77777777" w:rsidR="00A9198D" w:rsidRPr="00FD0EDA" w:rsidRDefault="00A9198D" w:rsidP="00FD0EDA">
            <w:pPr>
              <w:pStyle w:val="Footer"/>
              <w:spacing w:before="0" w:after="0"/>
              <w:rPr>
                <w:rFonts w:asciiTheme="minorHAnsi" w:hAnsiTheme="minorHAnsi" w:cstheme="minorHAnsi"/>
                <w:szCs w:val="20"/>
                <w:lang w:val="it-IT"/>
              </w:rPr>
            </w:pPr>
          </w:p>
        </w:tc>
        <w:tc>
          <w:tcPr>
            <w:tcW w:w="963" w:type="dxa"/>
          </w:tcPr>
          <w:p w14:paraId="7A8FA7F6"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026B3597" w14:textId="77777777" w:rsidTr="004A3F5D">
        <w:trPr>
          <w:trHeight w:val="20"/>
          <w:tblHeader/>
        </w:trPr>
        <w:tc>
          <w:tcPr>
            <w:tcW w:w="10365" w:type="dxa"/>
            <w:gridSpan w:val="2"/>
          </w:tcPr>
          <w:p w14:paraId="454B58FA" w14:textId="0532A131" w:rsidR="00A9198D" w:rsidRPr="00FD0EDA" w:rsidRDefault="009A7A09"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 </w:t>
            </w:r>
            <w:r w:rsidR="00A9198D" w:rsidRPr="00FD0EDA">
              <w:rPr>
                <w:rFonts w:asciiTheme="minorHAnsi" w:hAnsiTheme="minorHAnsi" w:cstheme="minorHAnsi"/>
                <w:b/>
                <w:szCs w:val="20"/>
                <w:lang w:val="it-IT"/>
              </w:rPr>
              <w:t>Limitele minime si maxime ale proiectului</w:t>
            </w:r>
          </w:p>
          <w:p w14:paraId="2B72216A" w14:textId="77777777" w:rsidR="00005F0D" w:rsidRPr="00005F0D" w:rsidRDefault="00005F0D" w:rsidP="00005F0D">
            <w:pPr>
              <w:spacing w:before="0" w:after="0"/>
              <w:jc w:val="both"/>
              <w:rPr>
                <w:rFonts w:asciiTheme="minorHAnsi" w:eastAsia="Calibri" w:hAnsiTheme="minorHAnsi" w:cstheme="minorHAnsi"/>
                <w:szCs w:val="20"/>
              </w:rPr>
            </w:pPr>
            <w:r w:rsidRPr="00005F0D">
              <w:rPr>
                <w:rFonts w:asciiTheme="minorHAnsi" w:eastAsia="Calibri" w:hAnsiTheme="minorHAnsi" w:cstheme="minorHAnsi"/>
                <w:szCs w:val="20"/>
              </w:rPr>
              <w:t>Valoarea minimă eligibilă/nerambursabilă a unui proiect</w:t>
            </w:r>
          </w:p>
          <w:p w14:paraId="5478A125" w14:textId="77777777" w:rsidR="00005F0D" w:rsidRPr="00005F0D" w:rsidRDefault="00005F0D" w:rsidP="00005F0D">
            <w:pPr>
              <w:spacing w:before="0" w:after="0"/>
              <w:jc w:val="both"/>
              <w:rPr>
                <w:rFonts w:asciiTheme="minorHAnsi" w:eastAsia="Calibri" w:hAnsiTheme="minorHAnsi" w:cstheme="minorHAnsi"/>
                <w:szCs w:val="20"/>
              </w:rPr>
            </w:pPr>
            <w:r w:rsidRPr="00005F0D">
              <w:rPr>
                <w:rFonts w:asciiTheme="minorHAnsi" w:eastAsia="Calibri" w:hAnsiTheme="minorHAnsi" w:cstheme="minorHAnsi"/>
                <w:szCs w:val="20"/>
              </w:rPr>
              <w:t xml:space="preserve">Valoarea minimă eligibilă:  500.000 euro </w:t>
            </w:r>
          </w:p>
          <w:p w14:paraId="32CAE6C7" w14:textId="77777777" w:rsidR="00005F0D" w:rsidRPr="00005F0D" w:rsidRDefault="00005F0D" w:rsidP="00005F0D">
            <w:pPr>
              <w:spacing w:before="0" w:after="0"/>
              <w:jc w:val="both"/>
              <w:rPr>
                <w:rFonts w:asciiTheme="minorHAnsi" w:eastAsia="Calibri" w:hAnsiTheme="minorHAnsi" w:cstheme="minorHAnsi"/>
                <w:szCs w:val="20"/>
              </w:rPr>
            </w:pPr>
          </w:p>
          <w:p w14:paraId="2D042E12" w14:textId="77777777" w:rsidR="00005F0D" w:rsidRPr="00005F0D" w:rsidRDefault="00005F0D" w:rsidP="00005F0D">
            <w:pPr>
              <w:spacing w:before="0" w:after="0"/>
              <w:jc w:val="both"/>
              <w:rPr>
                <w:rFonts w:asciiTheme="minorHAnsi" w:eastAsia="Calibri" w:hAnsiTheme="minorHAnsi" w:cstheme="minorHAnsi"/>
                <w:szCs w:val="20"/>
              </w:rPr>
            </w:pPr>
            <w:r w:rsidRPr="00005F0D">
              <w:rPr>
                <w:rFonts w:asciiTheme="minorHAnsi" w:eastAsia="Calibri" w:hAnsiTheme="minorHAnsi" w:cstheme="minorHAnsi"/>
                <w:szCs w:val="20"/>
              </w:rPr>
              <w:t>Valoarea maximă eligibilă/nerambursabilă a unui proiect</w:t>
            </w:r>
          </w:p>
          <w:p w14:paraId="146830D9" w14:textId="77777777" w:rsidR="00005F0D" w:rsidRPr="00005F0D" w:rsidRDefault="00005F0D" w:rsidP="00005F0D">
            <w:pPr>
              <w:spacing w:before="0" w:after="0"/>
              <w:jc w:val="both"/>
              <w:rPr>
                <w:rFonts w:asciiTheme="minorHAnsi" w:eastAsia="Calibri" w:hAnsiTheme="minorHAnsi" w:cstheme="minorHAnsi"/>
                <w:szCs w:val="20"/>
              </w:rPr>
            </w:pPr>
            <w:r w:rsidRPr="00005F0D">
              <w:rPr>
                <w:rFonts w:asciiTheme="minorHAnsi" w:eastAsia="Calibri" w:hAnsiTheme="minorHAnsi" w:cstheme="minorHAnsi"/>
                <w:szCs w:val="20"/>
              </w:rPr>
              <w:t>Valoarea maximă eligibilă: 25.000.000* euro (în limita alocării).</w:t>
            </w:r>
          </w:p>
          <w:p w14:paraId="7C26B32B" w14:textId="77777777" w:rsidR="00005F0D" w:rsidRPr="00005F0D" w:rsidRDefault="00005F0D" w:rsidP="00005F0D">
            <w:pPr>
              <w:spacing w:before="0" w:after="0"/>
              <w:jc w:val="both"/>
              <w:rPr>
                <w:rFonts w:asciiTheme="minorHAnsi" w:eastAsia="Calibri" w:hAnsiTheme="minorHAnsi" w:cstheme="minorHAnsi"/>
                <w:szCs w:val="20"/>
              </w:rPr>
            </w:pPr>
          </w:p>
          <w:p w14:paraId="390D9AF1" w14:textId="73B47D9E" w:rsidR="00B002DF" w:rsidRPr="00600A5D" w:rsidRDefault="00005F0D" w:rsidP="00005F0D">
            <w:pPr>
              <w:rPr>
                <w:rFonts w:asciiTheme="minorHAnsi" w:hAnsiTheme="minorHAnsi" w:cstheme="minorHAnsi"/>
                <w:sz w:val="24"/>
              </w:rPr>
            </w:pPr>
            <w:r w:rsidRPr="00005F0D">
              <w:rPr>
                <w:rFonts w:asciiTheme="minorHAnsi" w:eastAsia="Calibri" w:hAnsiTheme="minorHAnsi" w:cstheme="minorHAnsi"/>
                <w:szCs w:val="20"/>
              </w:rPr>
              <w:t xml:space="preserve"> Solicitantul respecta alocarea financiară proprie pentru Prioritatea 4, Obiectivul specific 2.8, apelul PR SV/MRJ/4/2.8/2023 aşa cum a rezultat din protocolul negociat şi semnat între municipiile reşedinţă de judeţ eligibile din regiune.</w:t>
            </w:r>
          </w:p>
        </w:tc>
        <w:tc>
          <w:tcPr>
            <w:tcW w:w="476" w:type="dxa"/>
          </w:tcPr>
          <w:p w14:paraId="59FDE75E"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Pr>
          <w:p w14:paraId="7CA1D67D" w14:textId="77777777" w:rsidR="00A9198D" w:rsidRPr="00FD0EDA" w:rsidRDefault="00A9198D" w:rsidP="00FD0EDA">
            <w:pPr>
              <w:pStyle w:val="Footer"/>
              <w:spacing w:before="0" w:after="0"/>
              <w:rPr>
                <w:rFonts w:asciiTheme="minorHAnsi" w:hAnsiTheme="minorHAnsi" w:cstheme="minorHAnsi"/>
                <w:szCs w:val="20"/>
              </w:rPr>
            </w:pPr>
          </w:p>
        </w:tc>
        <w:tc>
          <w:tcPr>
            <w:tcW w:w="602" w:type="dxa"/>
          </w:tcPr>
          <w:p w14:paraId="67AE7557" w14:textId="77777777" w:rsidR="00A9198D" w:rsidRPr="00FD0EDA" w:rsidRDefault="00A9198D" w:rsidP="00FD0EDA">
            <w:pPr>
              <w:pStyle w:val="Footer"/>
              <w:spacing w:before="0" w:after="0"/>
              <w:rPr>
                <w:rFonts w:asciiTheme="minorHAnsi" w:hAnsiTheme="minorHAnsi" w:cstheme="minorHAnsi"/>
                <w:szCs w:val="20"/>
              </w:rPr>
            </w:pPr>
          </w:p>
        </w:tc>
        <w:tc>
          <w:tcPr>
            <w:tcW w:w="851" w:type="dxa"/>
          </w:tcPr>
          <w:p w14:paraId="2AD8753B" w14:textId="77777777" w:rsidR="00A9198D" w:rsidRPr="00FD0EDA" w:rsidRDefault="00A9198D" w:rsidP="00FD0EDA">
            <w:pPr>
              <w:pStyle w:val="Footer"/>
              <w:spacing w:before="0" w:after="0"/>
              <w:rPr>
                <w:rFonts w:asciiTheme="minorHAnsi" w:hAnsiTheme="minorHAnsi" w:cstheme="minorHAnsi"/>
                <w:szCs w:val="20"/>
              </w:rPr>
            </w:pPr>
          </w:p>
        </w:tc>
        <w:tc>
          <w:tcPr>
            <w:tcW w:w="538" w:type="dxa"/>
          </w:tcPr>
          <w:p w14:paraId="4D161E1E"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Pr>
          <w:p w14:paraId="648E3BE3"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Pr>
          <w:p w14:paraId="3F9C6F3F" w14:textId="77777777" w:rsidR="00A9198D" w:rsidRPr="00FD0EDA" w:rsidRDefault="00A9198D" w:rsidP="00FD0EDA">
            <w:pPr>
              <w:pStyle w:val="Footer"/>
              <w:spacing w:before="0" w:after="0"/>
              <w:rPr>
                <w:rFonts w:asciiTheme="minorHAnsi" w:hAnsiTheme="minorHAnsi" w:cstheme="minorHAnsi"/>
                <w:szCs w:val="20"/>
              </w:rPr>
            </w:pPr>
          </w:p>
        </w:tc>
        <w:tc>
          <w:tcPr>
            <w:tcW w:w="963" w:type="dxa"/>
          </w:tcPr>
          <w:p w14:paraId="6F64A06C" w14:textId="77777777" w:rsidR="00A9198D" w:rsidRPr="00FD0EDA" w:rsidRDefault="00A9198D" w:rsidP="00FD0EDA">
            <w:pPr>
              <w:pStyle w:val="Footer"/>
              <w:spacing w:before="0" w:after="0"/>
              <w:rPr>
                <w:rFonts w:asciiTheme="minorHAnsi" w:hAnsiTheme="minorHAnsi" w:cstheme="minorHAnsi"/>
                <w:szCs w:val="20"/>
              </w:rPr>
            </w:pPr>
          </w:p>
        </w:tc>
      </w:tr>
      <w:tr w:rsidR="00C878B3" w:rsidRPr="00FD0EDA" w14:paraId="05D3F1A7" w14:textId="77777777" w:rsidTr="004A3F5D">
        <w:trPr>
          <w:trHeight w:val="20"/>
          <w:tblHeader/>
        </w:trPr>
        <w:tc>
          <w:tcPr>
            <w:tcW w:w="10365" w:type="dxa"/>
            <w:gridSpan w:val="2"/>
          </w:tcPr>
          <w:p w14:paraId="70D17220" w14:textId="77777777" w:rsidR="00C878B3" w:rsidRPr="00C878B3" w:rsidRDefault="00C878B3" w:rsidP="00C878B3">
            <w:pPr>
              <w:rPr>
                <w:rFonts w:asciiTheme="minorHAnsi" w:hAnsiTheme="minorHAnsi" w:cstheme="minorHAnsi"/>
                <w:szCs w:val="20"/>
              </w:rPr>
            </w:pPr>
            <w:r w:rsidRPr="00E806B5">
              <w:rPr>
                <w:rFonts w:asciiTheme="minorHAnsi" w:hAnsiTheme="minorHAnsi" w:cstheme="minorHAnsi"/>
                <w:b/>
                <w:szCs w:val="20"/>
              </w:rPr>
              <w:t>Activitate de bază în cadrul unui proiect</w:t>
            </w:r>
            <w:r w:rsidRPr="00C878B3">
              <w:rPr>
                <w:rFonts w:asciiTheme="minorHAnsi" w:hAnsiTheme="minorHAnsi" w:cstheme="minorHAnsi"/>
                <w:szCs w:val="20"/>
              </w:rPr>
              <w:t xml:space="preserve"> — activitate sau pachet de activităţi declarate de către beneficiar ca fiind principale sau de referinţă pentru un proiect, care se verifică de către autoritatea de management/organismul intermediar, după caz, în etapa de contractare, la momentul întocmirii planului de monitorizare a proiectului şi care trebuie să respecte următoarele condiţii cumulative:</w:t>
            </w:r>
          </w:p>
          <w:p w14:paraId="2E14372D"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w:t>
            </w:r>
            <w:r w:rsidRPr="00C878B3">
              <w:rPr>
                <w:rFonts w:asciiTheme="minorHAnsi" w:hAnsiTheme="minorHAnsi" w:cstheme="minorHAnsi"/>
                <w:szCs w:val="20"/>
              </w:rPr>
              <w:tab/>
              <w:t>are legătură directă cu obiectul proiectului pentru care se acordă finanţarea şi contribuie în mod direct şi semnificativ la realizarea obiectivelor şi la obţinerea rezultatelor acestuia;</w:t>
            </w:r>
          </w:p>
          <w:p w14:paraId="5895956F"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(ii)</w:t>
            </w:r>
            <w:r w:rsidRPr="00C878B3">
              <w:rPr>
                <w:rFonts w:asciiTheme="minorHAnsi" w:hAnsiTheme="minorHAnsi" w:cstheme="minorHAnsi"/>
                <w:szCs w:val="20"/>
              </w:rPr>
              <w:tab/>
              <w:t>se regăseşte în cererea de finanţare sub forma activităţilor eligibile obligatorii specificate în Ghidul solicitantului;</w:t>
            </w:r>
          </w:p>
          <w:p w14:paraId="7D92A63A"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(iii)</w:t>
            </w:r>
            <w:r w:rsidRPr="00C878B3">
              <w:rPr>
                <w:rFonts w:asciiTheme="minorHAnsi" w:hAnsiTheme="minorHAnsi" w:cstheme="minorHAnsi"/>
                <w:szCs w:val="20"/>
              </w:rPr>
              <w:tab/>
              <w:t>nu face parte din activităţile conexe/complementare, aşa cum sunt acestea definite în Ghidul solicitantului;</w:t>
            </w:r>
          </w:p>
          <w:p w14:paraId="7DFFF647"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(iv)</w:t>
            </w:r>
            <w:r w:rsidRPr="00C878B3">
              <w:rPr>
                <w:rFonts w:asciiTheme="minorHAnsi" w:hAnsiTheme="minorHAnsi" w:cstheme="minorHAnsi"/>
                <w:szCs w:val="20"/>
              </w:rPr>
              <w:tab/>
            </w:r>
            <w:r w:rsidRPr="00C878B3">
              <w:rPr>
                <w:rFonts w:asciiTheme="minorHAnsi" w:hAnsiTheme="minorHAnsi" w:cstheme="minorHAnsi"/>
                <w:b/>
                <w:bCs/>
                <w:szCs w:val="20"/>
              </w:rPr>
              <w:t>bugetul estimat alocat activităţii sau pachetului de activităţi reprezintă minimum 50% din bugetul eligibil al proiectului;</w:t>
            </w:r>
          </w:p>
          <w:p w14:paraId="26B9CA89" w14:textId="35E013BF" w:rsidR="00C878B3" w:rsidRPr="005F14F1" w:rsidRDefault="005F14F1" w:rsidP="005F14F1">
            <w:pPr>
              <w:rPr>
                <w:rFonts w:asciiTheme="minorHAnsi" w:hAnsiTheme="minorHAnsi" w:cstheme="minorHAnsi"/>
                <w:szCs w:val="20"/>
                <w:lang w:val="it-IT"/>
              </w:rPr>
            </w:pPr>
            <w:r w:rsidRPr="005F14F1">
              <w:rPr>
                <w:rFonts w:asciiTheme="minorHAnsi" w:hAnsiTheme="minorHAnsi" w:cstheme="minorHAnsi"/>
                <w:szCs w:val="20"/>
                <w:lang w:val="it-IT"/>
              </w:rPr>
              <w:lastRenderedPageBreak/>
              <w:t>Proiectul propus spre finanţare trebuie să nu fie încheiat în mod fizic sau implementat integral înainte de depunerea cererii de finanţare în cadrul PR SV Oltenia 2021-2027, indiferent dacă toate plăţile aferente au fost realizate sau nu de beneficiar (art.63 (6) din Regulamnetul (UE) nr. 2021/1060 al Parmanetu</w:t>
            </w:r>
            <w:r>
              <w:rPr>
                <w:rFonts w:asciiTheme="minorHAnsi" w:hAnsiTheme="minorHAnsi" w:cstheme="minorHAnsi"/>
                <w:szCs w:val="20"/>
                <w:lang w:val="it-IT"/>
              </w:rPr>
              <w:t>lui European și al Consiliului</w:t>
            </w:r>
          </w:p>
        </w:tc>
        <w:tc>
          <w:tcPr>
            <w:tcW w:w="476" w:type="dxa"/>
          </w:tcPr>
          <w:p w14:paraId="409BB0CD" w14:textId="77777777" w:rsidR="00C878B3" w:rsidRPr="00FD0EDA" w:rsidRDefault="00C878B3" w:rsidP="00FD0EDA">
            <w:pPr>
              <w:pStyle w:val="Footer"/>
              <w:spacing w:before="0" w:after="0"/>
              <w:jc w:val="center"/>
              <w:rPr>
                <w:rFonts w:asciiTheme="minorHAnsi" w:hAnsiTheme="minorHAnsi" w:cstheme="minorHAnsi"/>
                <w:szCs w:val="20"/>
              </w:rPr>
            </w:pPr>
          </w:p>
        </w:tc>
        <w:tc>
          <w:tcPr>
            <w:tcW w:w="488" w:type="dxa"/>
          </w:tcPr>
          <w:p w14:paraId="2FDA89CE" w14:textId="77777777" w:rsidR="00C878B3" w:rsidRPr="00FD0EDA" w:rsidRDefault="00C878B3" w:rsidP="00FD0EDA">
            <w:pPr>
              <w:pStyle w:val="Footer"/>
              <w:spacing w:before="0" w:after="0"/>
              <w:rPr>
                <w:rFonts w:asciiTheme="minorHAnsi" w:hAnsiTheme="minorHAnsi" w:cstheme="minorHAnsi"/>
                <w:szCs w:val="20"/>
              </w:rPr>
            </w:pPr>
          </w:p>
        </w:tc>
        <w:tc>
          <w:tcPr>
            <w:tcW w:w="602" w:type="dxa"/>
          </w:tcPr>
          <w:p w14:paraId="6DE57BCD" w14:textId="77777777" w:rsidR="00C878B3" w:rsidRPr="00FD0EDA" w:rsidRDefault="00C878B3" w:rsidP="00FD0EDA">
            <w:pPr>
              <w:pStyle w:val="Footer"/>
              <w:spacing w:before="0" w:after="0"/>
              <w:rPr>
                <w:rFonts w:asciiTheme="minorHAnsi" w:hAnsiTheme="minorHAnsi" w:cstheme="minorHAnsi"/>
                <w:szCs w:val="20"/>
              </w:rPr>
            </w:pPr>
          </w:p>
        </w:tc>
        <w:tc>
          <w:tcPr>
            <w:tcW w:w="851" w:type="dxa"/>
          </w:tcPr>
          <w:p w14:paraId="17CB4AC1" w14:textId="77777777" w:rsidR="00C878B3" w:rsidRPr="00FD0EDA" w:rsidRDefault="00C878B3" w:rsidP="00FD0EDA">
            <w:pPr>
              <w:pStyle w:val="Footer"/>
              <w:spacing w:before="0" w:after="0"/>
              <w:rPr>
                <w:rFonts w:asciiTheme="minorHAnsi" w:hAnsiTheme="minorHAnsi" w:cstheme="minorHAnsi"/>
                <w:szCs w:val="20"/>
              </w:rPr>
            </w:pPr>
          </w:p>
        </w:tc>
        <w:tc>
          <w:tcPr>
            <w:tcW w:w="538" w:type="dxa"/>
          </w:tcPr>
          <w:p w14:paraId="6CFF9B83" w14:textId="77777777" w:rsidR="00C878B3" w:rsidRPr="00FD0EDA" w:rsidRDefault="00C878B3" w:rsidP="00FD0EDA">
            <w:pPr>
              <w:pStyle w:val="Footer"/>
              <w:spacing w:before="0" w:after="0"/>
              <w:rPr>
                <w:rFonts w:asciiTheme="minorHAnsi" w:hAnsiTheme="minorHAnsi" w:cstheme="minorHAnsi"/>
                <w:szCs w:val="20"/>
              </w:rPr>
            </w:pPr>
          </w:p>
        </w:tc>
        <w:tc>
          <w:tcPr>
            <w:tcW w:w="596" w:type="dxa"/>
            <w:gridSpan w:val="2"/>
          </w:tcPr>
          <w:p w14:paraId="24FDE2C8" w14:textId="77777777" w:rsidR="00C878B3" w:rsidRPr="00FD0EDA" w:rsidRDefault="00C878B3" w:rsidP="00FD0EDA">
            <w:pPr>
              <w:pStyle w:val="Footer"/>
              <w:spacing w:before="0" w:after="0"/>
              <w:rPr>
                <w:rFonts w:asciiTheme="minorHAnsi" w:hAnsiTheme="minorHAnsi" w:cstheme="minorHAnsi"/>
                <w:szCs w:val="20"/>
              </w:rPr>
            </w:pPr>
          </w:p>
        </w:tc>
        <w:tc>
          <w:tcPr>
            <w:tcW w:w="567" w:type="dxa"/>
            <w:gridSpan w:val="3"/>
          </w:tcPr>
          <w:p w14:paraId="3AF1E59A" w14:textId="77777777" w:rsidR="00C878B3" w:rsidRPr="00FD0EDA" w:rsidRDefault="00C878B3" w:rsidP="00FD0EDA">
            <w:pPr>
              <w:pStyle w:val="Footer"/>
              <w:spacing w:before="0" w:after="0"/>
              <w:rPr>
                <w:rFonts w:asciiTheme="minorHAnsi" w:hAnsiTheme="minorHAnsi" w:cstheme="minorHAnsi"/>
                <w:szCs w:val="20"/>
              </w:rPr>
            </w:pPr>
          </w:p>
        </w:tc>
        <w:tc>
          <w:tcPr>
            <w:tcW w:w="963" w:type="dxa"/>
          </w:tcPr>
          <w:p w14:paraId="6D0221B4" w14:textId="77777777" w:rsidR="00C878B3" w:rsidRPr="00FD0EDA" w:rsidRDefault="00C878B3" w:rsidP="00FD0EDA">
            <w:pPr>
              <w:pStyle w:val="Footer"/>
              <w:spacing w:before="0" w:after="0"/>
              <w:rPr>
                <w:rFonts w:asciiTheme="minorHAnsi" w:hAnsiTheme="minorHAnsi" w:cstheme="minorHAnsi"/>
                <w:szCs w:val="20"/>
              </w:rPr>
            </w:pPr>
          </w:p>
        </w:tc>
      </w:tr>
      <w:tr w:rsidR="005F14F1" w:rsidRPr="00FD0EDA" w14:paraId="0B98A838" w14:textId="77777777" w:rsidTr="004A3F5D">
        <w:trPr>
          <w:trHeight w:val="20"/>
          <w:tblHeader/>
        </w:trPr>
        <w:tc>
          <w:tcPr>
            <w:tcW w:w="10365" w:type="dxa"/>
            <w:gridSpan w:val="2"/>
          </w:tcPr>
          <w:p w14:paraId="2E5BBF58" w14:textId="0C351C36" w:rsidR="005F14F1" w:rsidRPr="005F14F1" w:rsidRDefault="005F14F1" w:rsidP="00C878B3">
            <w:pPr>
              <w:rPr>
                <w:rFonts w:asciiTheme="minorHAnsi" w:hAnsiTheme="minorHAnsi" w:cstheme="minorHAnsi"/>
                <w:szCs w:val="20"/>
              </w:rPr>
            </w:pPr>
            <w:r w:rsidRPr="005F14F1">
              <w:rPr>
                <w:rFonts w:asciiTheme="minorHAnsi" w:hAnsiTheme="minorHAnsi" w:cstheme="minorHAnsi"/>
                <w:szCs w:val="20"/>
              </w:rPr>
              <w:t>Proiectul propus prin prezenta cerere de finanţare nu a mai beneficiat de finanţare publică în ultimii 5 ani înainte de data depunerii cererii de finanţare şi nu beneficiază de fonduri publice din alte surse de finanţare pentru același tip de activități (construcție/ extindere/ modernizare, cu excepția lucrărilor de întreținere și reparații) realizate asupra aceleiași infrastructuri/ aceluiași segment/element de infrastructură, altele decât cele ale solicitantului</w:t>
            </w:r>
          </w:p>
        </w:tc>
        <w:tc>
          <w:tcPr>
            <w:tcW w:w="476" w:type="dxa"/>
          </w:tcPr>
          <w:p w14:paraId="10C86BFD"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73E3744A"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77F1419A"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7D6EA18F"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1838EB74"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5AAD8865"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4E5680ED"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79CF610"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6EA415A3" w14:textId="77777777" w:rsidTr="004A3F5D">
        <w:trPr>
          <w:trHeight w:val="20"/>
          <w:tblHeader/>
        </w:trPr>
        <w:tc>
          <w:tcPr>
            <w:tcW w:w="10365" w:type="dxa"/>
            <w:gridSpan w:val="2"/>
          </w:tcPr>
          <w:p w14:paraId="56F04E87"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Proiectul este prioritizat PMUD 2021-2027:</w:t>
            </w:r>
          </w:p>
          <w:p w14:paraId="5C017422"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Proiectul depus la finanțare în cadrul acestui apel trebuie să se regăsească în lista cu proiectele prioritizate în cadrul i PMUD 2021-2027 elaborate de UAT Municipiu reședință de județ și trebuie să coincidă minimum cu localizarea şi activităţile descrise în documentul strategic</w:t>
            </w:r>
          </w:p>
          <w:p w14:paraId="1B9FF600" w14:textId="77777777" w:rsidR="005F14F1" w:rsidRPr="005F14F1" w:rsidRDefault="005F14F1" w:rsidP="00C878B3">
            <w:pPr>
              <w:rPr>
                <w:rFonts w:asciiTheme="minorHAnsi" w:hAnsiTheme="minorHAnsi" w:cstheme="minorHAnsi"/>
                <w:szCs w:val="20"/>
              </w:rPr>
            </w:pPr>
          </w:p>
        </w:tc>
        <w:tc>
          <w:tcPr>
            <w:tcW w:w="476" w:type="dxa"/>
          </w:tcPr>
          <w:p w14:paraId="62AD2FD2"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2910729E"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7709DD61"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507EC51A"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2A5C61D2"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352173EE"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5F69459B"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4A02479"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2C9A1A8A" w14:textId="77777777" w:rsidTr="004A3F5D">
        <w:trPr>
          <w:trHeight w:val="20"/>
          <w:tblHeader/>
        </w:trPr>
        <w:tc>
          <w:tcPr>
            <w:tcW w:w="10365" w:type="dxa"/>
            <w:gridSpan w:val="2"/>
          </w:tcPr>
          <w:p w14:paraId="2E7FC2BF"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Proiectul este inclus în Strategia Integrată de Dezvoltare Urbană și asigură complementaritatea</w:t>
            </w:r>
          </w:p>
          <w:p w14:paraId="522F8A19" w14:textId="765EF2D9"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Proiectul este inclus în cadrul Strategiei Integrate de Dezvoltare Urbană și asigură complementaritatea, după caz, cu proiecte aferente obiectivelor specifice RSO2.7 , RSO5.1  și RSO5.2  din cadrul Programului Regional Sud-Vest 2021-2027</w:t>
            </w:r>
          </w:p>
        </w:tc>
        <w:tc>
          <w:tcPr>
            <w:tcW w:w="476" w:type="dxa"/>
          </w:tcPr>
          <w:p w14:paraId="04D1C27E"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7E1F1457"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095C5322"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35EDE6D7"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02BD9562"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3E188AD2"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4E92794D"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44455BD"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54CC1274" w14:textId="77777777" w:rsidTr="004A3F5D">
        <w:trPr>
          <w:trHeight w:val="20"/>
          <w:tblHeader/>
        </w:trPr>
        <w:tc>
          <w:tcPr>
            <w:tcW w:w="10365" w:type="dxa"/>
            <w:gridSpan w:val="2"/>
          </w:tcPr>
          <w:p w14:paraId="7A493D10"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Caracterul integrat al cererii de finanţare</w:t>
            </w:r>
          </w:p>
          <w:p w14:paraId="66B89335"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 xml:space="preserve">Proiectele trebuie să includă activități din, cel puțin, două categorii de acțiuni eligibile, la care se pot adăuda activitățile conexe. </w:t>
            </w:r>
          </w:p>
          <w:p w14:paraId="07A79E4E" w14:textId="51F456F5"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Proiectele depuse în cadrul prezentului apel trebuie sa aibă un caracter integrat</w:t>
            </w:r>
          </w:p>
        </w:tc>
        <w:tc>
          <w:tcPr>
            <w:tcW w:w="476" w:type="dxa"/>
          </w:tcPr>
          <w:p w14:paraId="4470D713"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37F7CB58"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3840C7D6"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283F208E"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18D0A9D3"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180FCD03"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313898E6"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34E7ADB"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5CA93B9A" w14:textId="77777777" w:rsidTr="004A3F5D">
        <w:trPr>
          <w:trHeight w:val="20"/>
          <w:tblHeader/>
        </w:trPr>
        <w:tc>
          <w:tcPr>
            <w:tcW w:w="10365" w:type="dxa"/>
            <w:gridSpan w:val="2"/>
          </w:tcPr>
          <w:p w14:paraId="241535BB"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Proiectele care vizează realizarea de investiții în sistemele de transport public local/zonal de călători respectă prevederile Regulamentului (CE) nr. 1370/2007 și regulile privind ajutorul de stat</w:t>
            </w:r>
          </w:p>
          <w:p w14:paraId="4AAE079C" w14:textId="5CBB12E9"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În cazul investițiilor ce vizează unele componente ale sistemelor de transport public local/zonal de călători, menționate în secțiunea 3.13 din prezentul ghid specific, puse la dispoziția operatorului de transport public, este necesar ca între autoritatea locală competentă (UAT municipiul reședință de județ eligibil/ asociația de dezvoltare intercomunitară având ca scop serviciul de transport public zonal de călători) şi operatorul de transport public să se încheie şi să se prezinte un contract de servicii publice/hotărâre de administrare, în conformitate cu prevederile Regulamentului (CE) nr. 1370/2007</w:t>
            </w:r>
          </w:p>
        </w:tc>
        <w:tc>
          <w:tcPr>
            <w:tcW w:w="476" w:type="dxa"/>
          </w:tcPr>
          <w:p w14:paraId="1166D95F"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31ADC1FE"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71F7F4C1"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507574E4"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45123481"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6675255C"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372714DC"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71581EF9"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23C24D2F" w14:textId="77777777" w:rsidTr="004A3F5D">
        <w:trPr>
          <w:trHeight w:val="20"/>
          <w:tblHeader/>
        </w:trPr>
        <w:tc>
          <w:tcPr>
            <w:tcW w:w="10365" w:type="dxa"/>
            <w:gridSpan w:val="2"/>
          </w:tcPr>
          <w:p w14:paraId="530549AC"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lastRenderedPageBreak/>
              <w:t>Impactul proiectului asupra creșterii numărului de pasageri transportați cu transportul public și a numărului de utilizatori ai transportului nemotorizat</w:t>
            </w:r>
          </w:p>
          <w:p w14:paraId="0CE830B7"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Urmare a implementării proiectului trebuie să rezulte o creștere a numărului de pasageri transportați cu transportul public și a numărului de utilizatori ai transportului nemotorizat, după caz, pentru anul următor finalizării fizice a intervenției, faţă de anul de referinţă, aspect justificat în Studiul de trafic.</w:t>
            </w:r>
          </w:p>
          <w:p w14:paraId="2C091C38" w14:textId="42A19F2B"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Studiul de trafic trebuie să confirme faptul că activităţile propus a fi realizate prin proiect nu vor determina o creștere a deplasărilor aferente transportului privat cu autoturismele și, implicit, nici o înrăutăţire a condiţiilor de trafic în afara ariei de studiu, pe toată perioada de durabilitate a contractului de finanţare</w:t>
            </w:r>
          </w:p>
        </w:tc>
        <w:tc>
          <w:tcPr>
            <w:tcW w:w="476" w:type="dxa"/>
          </w:tcPr>
          <w:p w14:paraId="748C4AF0"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4523CBAE"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09499AAC"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67BF5E65"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33954573"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009610D1"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180FD2B5"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321326BF"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1C2B6FC6" w14:textId="77777777" w:rsidTr="004A3F5D">
        <w:trPr>
          <w:trHeight w:val="20"/>
          <w:tblHeader/>
        </w:trPr>
        <w:tc>
          <w:tcPr>
            <w:tcW w:w="10365" w:type="dxa"/>
            <w:gridSpan w:val="2"/>
          </w:tcPr>
          <w:p w14:paraId="5AA3C352"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Impactul proiectului asupra reducerii emisiilor de GES</w:t>
            </w:r>
          </w:p>
          <w:p w14:paraId="578912E7" w14:textId="77777777" w:rsidR="005F14F1" w:rsidRPr="005F14F1" w:rsidRDefault="005F14F1" w:rsidP="005F14F1">
            <w:pPr>
              <w:rPr>
                <w:rFonts w:asciiTheme="minorHAnsi" w:hAnsiTheme="minorHAnsi" w:cstheme="minorHAnsi"/>
                <w:iCs/>
                <w:szCs w:val="20"/>
              </w:rPr>
            </w:pPr>
          </w:p>
          <w:p w14:paraId="3EBC7992" w14:textId="40A71A42"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Din compararea scenariilor „fără proiect” (Scenariul „A face minimum”) și „cu proiect” (Scenariul „A face ceva”) pentru primul an de după finalizarea implementării proiectului (primul an de operare) va trebui să rezulte o reducere a emisiilor de GES, bazată și pe o creștere a cotei modale a transportului public de călători şi/sau a modurilor nemotorizate</w:t>
            </w:r>
          </w:p>
        </w:tc>
        <w:tc>
          <w:tcPr>
            <w:tcW w:w="476" w:type="dxa"/>
          </w:tcPr>
          <w:p w14:paraId="5F90BC2A"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4E8F8733"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7342979A"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5CBED43F"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1FE164E8"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24E8E0F7"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150B1E8D"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69FD140" w14:textId="77777777" w:rsidR="005F14F1" w:rsidRPr="00FD0EDA" w:rsidRDefault="005F14F1" w:rsidP="00FD0EDA">
            <w:pPr>
              <w:pStyle w:val="Footer"/>
              <w:spacing w:before="0" w:after="0"/>
              <w:rPr>
                <w:rFonts w:asciiTheme="minorHAnsi" w:hAnsiTheme="minorHAnsi" w:cstheme="minorHAnsi"/>
                <w:szCs w:val="20"/>
              </w:rPr>
            </w:pPr>
          </w:p>
        </w:tc>
      </w:tr>
      <w:tr w:rsidR="00E806B5" w:rsidRPr="00FD0EDA" w14:paraId="35DB604B" w14:textId="77777777" w:rsidTr="004A3F5D">
        <w:trPr>
          <w:trHeight w:val="20"/>
          <w:tblHeader/>
        </w:trPr>
        <w:tc>
          <w:tcPr>
            <w:tcW w:w="10365" w:type="dxa"/>
            <w:gridSpan w:val="2"/>
          </w:tcPr>
          <w:p w14:paraId="4C26B4D9" w14:textId="38DD9D81" w:rsid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propus spre finanţare trebuie să nu fie încheiat în mod fizic sau implementat integral înainte de depunerea cererii de finanțare în cadrul PR SV Oltenia, indiferent dacă toate plățile aferente au fost realizate sau nu de către beneficiar (art. 63, alin.6) din Regulamentul (UE) nr.  2021/1060 al Parlamentului European și al Consiliului</w:t>
            </w:r>
            <w:r>
              <w:rPr>
                <w:rFonts w:asciiTheme="minorHAnsi" w:hAnsiTheme="minorHAnsi"/>
                <w:b w:val="0"/>
                <w:bCs w:val="0"/>
                <w:szCs w:val="20"/>
              </w:rPr>
              <w:t>?</w:t>
            </w:r>
          </w:p>
        </w:tc>
        <w:tc>
          <w:tcPr>
            <w:tcW w:w="476" w:type="dxa"/>
          </w:tcPr>
          <w:p w14:paraId="03F4C992"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60E58642"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605C6FDC"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553C3B9D"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02C7D712"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479289A2"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5BB6D941"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10B97572"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23DF749F" w14:textId="77777777" w:rsidTr="004A3F5D">
        <w:trPr>
          <w:trHeight w:val="20"/>
          <w:tblHeader/>
        </w:trPr>
        <w:tc>
          <w:tcPr>
            <w:tcW w:w="10365" w:type="dxa"/>
            <w:gridSpan w:val="2"/>
          </w:tcPr>
          <w:p w14:paraId="29A3821A" w14:textId="581F03B2"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r>
              <w:rPr>
                <w:rFonts w:asciiTheme="minorHAnsi" w:hAnsiTheme="minorHAnsi"/>
                <w:b w:val="0"/>
                <w:bCs w:val="0"/>
                <w:szCs w:val="20"/>
              </w:rPr>
              <w:t>?</w:t>
            </w:r>
          </w:p>
        </w:tc>
        <w:tc>
          <w:tcPr>
            <w:tcW w:w="476" w:type="dxa"/>
          </w:tcPr>
          <w:p w14:paraId="00C2F5B2"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52585467"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21AAC9BD"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300A2031"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0F81CB0D"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01575DA3"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0FAFD444"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676EE1F5"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3ADDA708" w14:textId="77777777" w:rsidTr="004A3F5D">
        <w:trPr>
          <w:trHeight w:val="20"/>
          <w:tblHeader/>
        </w:trPr>
        <w:tc>
          <w:tcPr>
            <w:tcW w:w="10365" w:type="dxa"/>
            <w:gridSpan w:val="2"/>
          </w:tcPr>
          <w:p w14:paraId="5EB6BBB3" w14:textId="63DAB357"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respectă principiile privind dezvoltarea durabilă, accesibilitatea pentru persoanele cu dizabilități, egalitatea de şanse, egalitatea de gen şi nediscriminarea</w:t>
            </w:r>
            <w:r>
              <w:rPr>
                <w:rFonts w:asciiTheme="minorHAnsi" w:hAnsiTheme="minorHAnsi"/>
                <w:b w:val="0"/>
                <w:bCs w:val="0"/>
                <w:szCs w:val="20"/>
              </w:rPr>
              <w:t>?</w:t>
            </w:r>
          </w:p>
        </w:tc>
        <w:tc>
          <w:tcPr>
            <w:tcW w:w="476" w:type="dxa"/>
          </w:tcPr>
          <w:p w14:paraId="234BB99D"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2B1C91FB"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02190AC7"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15BF1770"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5EF2DE6F"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264C2264"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51D0168A"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36FD9F86"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51810935" w14:textId="77777777" w:rsidTr="004A3F5D">
        <w:trPr>
          <w:trHeight w:val="20"/>
          <w:tblHeader/>
        </w:trPr>
        <w:tc>
          <w:tcPr>
            <w:tcW w:w="10365" w:type="dxa"/>
            <w:gridSpan w:val="2"/>
          </w:tcPr>
          <w:p w14:paraId="1B109350" w14:textId="4A456905"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respectă principiul DNSH</w:t>
            </w:r>
            <w:r>
              <w:rPr>
                <w:rFonts w:asciiTheme="minorHAnsi" w:hAnsiTheme="minorHAnsi"/>
                <w:b w:val="0"/>
                <w:bCs w:val="0"/>
                <w:szCs w:val="20"/>
              </w:rPr>
              <w:t>?</w:t>
            </w:r>
          </w:p>
        </w:tc>
        <w:tc>
          <w:tcPr>
            <w:tcW w:w="476" w:type="dxa"/>
          </w:tcPr>
          <w:p w14:paraId="65F03356"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4AEE4AD3"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32B95FAA"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0C97BC86"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34282A43"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03EA0E0E"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4529EE07"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749D4C32"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309E84E1" w14:textId="77777777" w:rsidTr="004A3F5D">
        <w:trPr>
          <w:trHeight w:val="20"/>
          <w:tblHeader/>
        </w:trPr>
        <w:tc>
          <w:tcPr>
            <w:tcW w:w="10365" w:type="dxa"/>
            <w:gridSpan w:val="2"/>
          </w:tcPr>
          <w:p w14:paraId="319F9540" w14:textId="014835D2"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asigură imunizarea la schimbările climatice</w:t>
            </w:r>
            <w:r>
              <w:rPr>
                <w:rFonts w:asciiTheme="minorHAnsi" w:hAnsiTheme="minorHAnsi"/>
                <w:b w:val="0"/>
                <w:bCs w:val="0"/>
                <w:szCs w:val="20"/>
              </w:rPr>
              <w:t>?</w:t>
            </w:r>
          </w:p>
        </w:tc>
        <w:tc>
          <w:tcPr>
            <w:tcW w:w="476" w:type="dxa"/>
          </w:tcPr>
          <w:p w14:paraId="522D8068"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36A3EC8D"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49B69DBC"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7DCE1E31"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67694964"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4D316A74"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7BCDB7E8"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1E154255" w14:textId="77777777" w:rsidR="00E806B5" w:rsidRPr="00FD0EDA" w:rsidRDefault="00E806B5" w:rsidP="00FD0EDA">
            <w:pPr>
              <w:pStyle w:val="Footer"/>
              <w:spacing w:before="0" w:after="0"/>
              <w:rPr>
                <w:rFonts w:asciiTheme="minorHAnsi" w:hAnsiTheme="minorHAnsi" w:cstheme="minorHAnsi"/>
                <w:szCs w:val="20"/>
              </w:rPr>
            </w:pPr>
          </w:p>
        </w:tc>
      </w:tr>
      <w:tr w:rsidR="005F14F1" w:rsidRPr="00FD0EDA" w14:paraId="17E4BC0D" w14:textId="77777777" w:rsidTr="004A3F5D">
        <w:trPr>
          <w:trHeight w:val="20"/>
          <w:tblHeader/>
        </w:trPr>
        <w:tc>
          <w:tcPr>
            <w:tcW w:w="10365" w:type="dxa"/>
            <w:gridSpan w:val="2"/>
          </w:tcPr>
          <w:p w14:paraId="754852D1" w14:textId="1770D50C" w:rsidR="005F14F1" w:rsidRPr="00E806B5" w:rsidRDefault="005F14F1" w:rsidP="00C878B3">
            <w:pPr>
              <w:pStyle w:val="Heading3"/>
              <w:numPr>
                <w:ilvl w:val="0"/>
                <w:numId w:val="0"/>
              </w:numPr>
              <w:rPr>
                <w:rFonts w:asciiTheme="minorHAnsi" w:hAnsiTheme="minorHAnsi"/>
                <w:b w:val="0"/>
                <w:bCs w:val="0"/>
                <w:szCs w:val="20"/>
              </w:rPr>
            </w:pPr>
            <w:r w:rsidRPr="005F14F1">
              <w:rPr>
                <w:rFonts w:asciiTheme="minorHAnsi" w:hAnsiTheme="minorHAnsi"/>
                <w:b w:val="0"/>
                <w:bCs w:val="0"/>
                <w:szCs w:val="20"/>
              </w:rPr>
              <w:lastRenderedPageBreak/>
              <w:t>Proiectul include măsuri de comunicare și vizibilitate, conform cerințelor din Regulamentul UE 2021/1.060  art. 50 al Parlamentului European</w:t>
            </w:r>
          </w:p>
        </w:tc>
        <w:tc>
          <w:tcPr>
            <w:tcW w:w="476" w:type="dxa"/>
          </w:tcPr>
          <w:p w14:paraId="729E1588"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35ACFB1E"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482A795A"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207E482A"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27A33E43"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3C98635C"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3D28A427"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5B2E3CF0" w14:textId="77777777" w:rsidR="005F14F1" w:rsidRPr="00FD0EDA" w:rsidRDefault="005F14F1" w:rsidP="00FD0EDA">
            <w:pPr>
              <w:pStyle w:val="Footer"/>
              <w:spacing w:before="0" w:after="0"/>
              <w:rPr>
                <w:rFonts w:asciiTheme="minorHAnsi" w:hAnsiTheme="minorHAnsi" w:cstheme="minorHAnsi"/>
                <w:szCs w:val="20"/>
              </w:rPr>
            </w:pPr>
          </w:p>
        </w:tc>
      </w:tr>
      <w:tr w:rsidR="008A070D" w:rsidRPr="00FD0EDA" w14:paraId="56010E1A" w14:textId="77777777" w:rsidTr="004A3F5D">
        <w:trPr>
          <w:trHeight w:val="20"/>
          <w:tblHeader/>
        </w:trPr>
        <w:tc>
          <w:tcPr>
            <w:tcW w:w="10365" w:type="dxa"/>
            <w:gridSpan w:val="2"/>
          </w:tcPr>
          <w:p w14:paraId="65F39A20" w14:textId="7435210F" w:rsidR="00A9198D" w:rsidRPr="00FD0EDA" w:rsidRDefault="00A9198D"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Perioada de implementare </w:t>
            </w:r>
          </w:p>
          <w:p w14:paraId="4D6CA747" w14:textId="0C8618A0" w:rsidR="00D327BA" w:rsidRPr="00FD0EDA" w:rsidRDefault="00A9198D" w:rsidP="00FD0EDA">
            <w:pPr>
              <w:spacing w:before="0" w:after="0"/>
              <w:rPr>
                <w:rFonts w:asciiTheme="minorHAnsi" w:hAnsiTheme="minorHAnsi" w:cstheme="minorHAnsi"/>
                <w:i/>
                <w:szCs w:val="20"/>
              </w:rPr>
            </w:pPr>
            <w:r w:rsidRPr="00FD0EDA">
              <w:rPr>
                <w:rFonts w:asciiTheme="minorHAnsi" w:hAnsiTheme="minorHAnsi" w:cstheme="minorHAnsi"/>
                <w:szCs w:val="20"/>
              </w:rPr>
              <w:t>Perioada  de implementare a activităților proiectului nu depășește 31 decembrie 202</w:t>
            </w:r>
            <w:r w:rsidR="00D327BA" w:rsidRPr="00FD0EDA">
              <w:rPr>
                <w:rFonts w:asciiTheme="minorHAnsi" w:hAnsiTheme="minorHAnsi" w:cstheme="minorHAnsi"/>
                <w:szCs w:val="20"/>
              </w:rPr>
              <w:t>9</w:t>
            </w:r>
            <w:r w:rsidRPr="00FD0EDA">
              <w:rPr>
                <w:rFonts w:asciiTheme="minorHAnsi" w:hAnsiTheme="minorHAnsi" w:cstheme="minorHAnsi"/>
                <w:i/>
                <w:szCs w:val="20"/>
              </w:rPr>
              <w:t>?</w:t>
            </w:r>
          </w:p>
        </w:tc>
        <w:tc>
          <w:tcPr>
            <w:tcW w:w="476" w:type="dxa"/>
          </w:tcPr>
          <w:p w14:paraId="5C5A1D9E" w14:textId="77777777" w:rsidR="00A9198D" w:rsidRPr="00FD0EDA" w:rsidRDefault="00A9198D" w:rsidP="00FD0EDA">
            <w:pPr>
              <w:pStyle w:val="Footer"/>
              <w:spacing w:before="0" w:after="0"/>
              <w:jc w:val="center"/>
              <w:rPr>
                <w:rFonts w:asciiTheme="minorHAnsi" w:hAnsiTheme="minorHAnsi" w:cstheme="minorHAnsi"/>
                <w:szCs w:val="20"/>
                <w:lang w:val="pt-PT"/>
              </w:rPr>
            </w:pPr>
          </w:p>
        </w:tc>
        <w:tc>
          <w:tcPr>
            <w:tcW w:w="488" w:type="dxa"/>
          </w:tcPr>
          <w:p w14:paraId="082F138A" w14:textId="77777777" w:rsidR="00A9198D" w:rsidRPr="00FD0EDA" w:rsidRDefault="00A9198D" w:rsidP="00FD0EDA">
            <w:pPr>
              <w:pStyle w:val="Footer"/>
              <w:spacing w:before="0" w:after="0"/>
              <w:rPr>
                <w:rFonts w:asciiTheme="minorHAnsi" w:hAnsiTheme="minorHAnsi" w:cstheme="minorHAnsi"/>
                <w:szCs w:val="20"/>
                <w:lang w:val="pt-PT"/>
              </w:rPr>
            </w:pPr>
          </w:p>
        </w:tc>
        <w:tc>
          <w:tcPr>
            <w:tcW w:w="602" w:type="dxa"/>
          </w:tcPr>
          <w:p w14:paraId="110D4025" w14:textId="77777777" w:rsidR="00A9198D" w:rsidRPr="00FD0EDA" w:rsidRDefault="00A9198D" w:rsidP="00FD0EDA">
            <w:pPr>
              <w:pStyle w:val="Footer"/>
              <w:spacing w:before="0" w:after="0"/>
              <w:rPr>
                <w:rFonts w:asciiTheme="minorHAnsi" w:hAnsiTheme="minorHAnsi" w:cstheme="minorHAnsi"/>
                <w:szCs w:val="20"/>
                <w:lang w:val="pt-PT"/>
              </w:rPr>
            </w:pPr>
          </w:p>
        </w:tc>
        <w:tc>
          <w:tcPr>
            <w:tcW w:w="851" w:type="dxa"/>
          </w:tcPr>
          <w:p w14:paraId="446288F5" w14:textId="77777777" w:rsidR="00A9198D" w:rsidRPr="00FD0EDA" w:rsidRDefault="00A9198D" w:rsidP="00FD0EDA">
            <w:pPr>
              <w:pStyle w:val="Footer"/>
              <w:spacing w:before="0" w:after="0"/>
              <w:rPr>
                <w:rFonts w:asciiTheme="minorHAnsi" w:hAnsiTheme="minorHAnsi" w:cstheme="minorHAnsi"/>
                <w:szCs w:val="20"/>
                <w:lang w:val="pt-PT"/>
              </w:rPr>
            </w:pPr>
          </w:p>
        </w:tc>
        <w:tc>
          <w:tcPr>
            <w:tcW w:w="538" w:type="dxa"/>
          </w:tcPr>
          <w:p w14:paraId="132CFDB7" w14:textId="77777777" w:rsidR="00A9198D" w:rsidRPr="00FD0EDA" w:rsidRDefault="00A9198D" w:rsidP="00FD0EDA">
            <w:pPr>
              <w:pStyle w:val="Footer"/>
              <w:spacing w:before="0" w:after="0"/>
              <w:rPr>
                <w:rFonts w:asciiTheme="minorHAnsi" w:hAnsiTheme="minorHAnsi" w:cstheme="minorHAnsi"/>
                <w:szCs w:val="20"/>
                <w:lang w:val="pt-PT"/>
              </w:rPr>
            </w:pPr>
          </w:p>
        </w:tc>
        <w:tc>
          <w:tcPr>
            <w:tcW w:w="596" w:type="dxa"/>
            <w:gridSpan w:val="2"/>
          </w:tcPr>
          <w:p w14:paraId="400E1FBC" w14:textId="77777777" w:rsidR="00A9198D" w:rsidRPr="00FD0EDA" w:rsidRDefault="00A9198D" w:rsidP="00FD0EDA">
            <w:pPr>
              <w:pStyle w:val="Footer"/>
              <w:spacing w:before="0" w:after="0"/>
              <w:rPr>
                <w:rFonts w:asciiTheme="minorHAnsi" w:hAnsiTheme="minorHAnsi" w:cstheme="minorHAnsi"/>
                <w:szCs w:val="20"/>
                <w:lang w:val="pt-PT"/>
              </w:rPr>
            </w:pPr>
          </w:p>
        </w:tc>
        <w:tc>
          <w:tcPr>
            <w:tcW w:w="567" w:type="dxa"/>
            <w:gridSpan w:val="3"/>
          </w:tcPr>
          <w:p w14:paraId="78E4495C" w14:textId="77777777" w:rsidR="00A9198D" w:rsidRPr="00FD0EDA" w:rsidRDefault="00A9198D" w:rsidP="00FD0EDA">
            <w:pPr>
              <w:pStyle w:val="Footer"/>
              <w:spacing w:before="0" w:after="0"/>
              <w:rPr>
                <w:rFonts w:asciiTheme="minorHAnsi" w:hAnsiTheme="minorHAnsi" w:cstheme="minorHAnsi"/>
                <w:szCs w:val="20"/>
                <w:lang w:val="pt-PT"/>
              </w:rPr>
            </w:pPr>
          </w:p>
        </w:tc>
        <w:tc>
          <w:tcPr>
            <w:tcW w:w="963" w:type="dxa"/>
          </w:tcPr>
          <w:p w14:paraId="68DF34FF" w14:textId="77777777" w:rsidR="00A9198D" w:rsidRPr="00FD0EDA" w:rsidRDefault="00A9198D" w:rsidP="00FD0EDA">
            <w:pPr>
              <w:pStyle w:val="Footer"/>
              <w:spacing w:before="0" w:after="0"/>
              <w:rPr>
                <w:rFonts w:asciiTheme="minorHAnsi" w:hAnsiTheme="minorHAnsi" w:cstheme="minorHAnsi"/>
                <w:szCs w:val="20"/>
                <w:lang w:val="pt-PT"/>
              </w:rPr>
            </w:pPr>
          </w:p>
        </w:tc>
      </w:tr>
      <w:tr w:rsidR="008A070D" w:rsidRPr="00FD0EDA" w14:paraId="58DD93BA" w14:textId="77777777" w:rsidTr="004A3F5D">
        <w:trPr>
          <w:trHeight w:val="20"/>
          <w:tblHeader/>
        </w:trPr>
        <w:tc>
          <w:tcPr>
            <w:tcW w:w="15446" w:type="dxa"/>
            <w:gridSpan w:val="13"/>
            <w:shd w:val="clear" w:color="auto" w:fill="00B050"/>
          </w:tcPr>
          <w:p w14:paraId="2B9CC781" w14:textId="77777777" w:rsidR="00A9198D" w:rsidRPr="00FD0EDA" w:rsidRDefault="00A9198D" w:rsidP="00FD0EDA">
            <w:pPr>
              <w:pStyle w:val="Header"/>
              <w:tabs>
                <w:tab w:val="clear" w:pos="4320"/>
                <w:tab w:val="center" w:pos="356"/>
              </w:tabs>
              <w:spacing w:before="0" w:after="0"/>
              <w:rPr>
                <w:rFonts w:asciiTheme="minorHAnsi" w:hAnsiTheme="minorHAnsi" w:cstheme="minorHAnsi"/>
                <w:b/>
                <w:szCs w:val="20"/>
                <w:lang w:val="it-IT"/>
              </w:rPr>
            </w:pPr>
            <w:r w:rsidRPr="00FD0EDA">
              <w:rPr>
                <w:rFonts w:asciiTheme="minorHAnsi" w:hAnsiTheme="minorHAnsi" w:cstheme="minorHAnsi"/>
                <w:b/>
                <w:szCs w:val="20"/>
                <w:lang w:val="it-IT"/>
              </w:rPr>
              <w:t>PROIECTUL ESTE DECLARAT CONFORM SI ELIGIBIL</w:t>
            </w:r>
          </w:p>
          <w:p w14:paraId="7E09CBD5" w14:textId="77777777" w:rsidR="000561F6" w:rsidRPr="00FD0EDA" w:rsidRDefault="000561F6" w:rsidP="00FD0EDA">
            <w:pPr>
              <w:pStyle w:val="Header"/>
              <w:tabs>
                <w:tab w:val="clear" w:pos="4320"/>
                <w:tab w:val="center" w:pos="356"/>
              </w:tabs>
              <w:spacing w:before="0" w:after="0"/>
              <w:rPr>
                <w:rFonts w:asciiTheme="minorHAnsi" w:hAnsiTheme="minorHAnsi" w:cstheme="minorHAnsi"/>
                <w:b/>
                <w:szCs w:val="20"/>
                <w:lang w:val="it-IT"/>
              </w:rPr>
            </w:pPr>
          </w:p>
        </w:tc>
      </w:tr>
    </w:tbl>
    <w:p w14:paraId="38F3271B" w14:textId="77777777" w:rsidR="00AC2DCB" w:rsidRDefault="00AC2DCB">
      <w:pPr>
        <w:rPr>
          <w:rFonts w:asciiTheme="minorHAnsi" w:hAnsiTheme="minorHAnsi" w:cstheme="minorHAnsi"/>
          <w:b/>
          <w:szCs w:val="20"/>
        </w:rPr>
      </w:pPr>
    </w:p>
    <w:p w14:paraId="7761FF08" w14:textId="77777777" w:rsidR="00E806B5" w:rsidRPr="00FD0EDA" w:rsidRDefault="00E806B5">
      <w:pPr>
        <w:rPr>
          <w:rFonts w:asciiTheme="minorHAnsi" w:hAnsiTheme="minorHAnsi" w:cstheme="minorHAnsi"/>
          <w:b/>
          <w:szCs w:val="20"/>
        </w:rPr>
      </w:pPr>
    </w:p>
    <w:p w14:paraId="0F1C13F4" w14:textId="77777777" w:rsidR="002003EB" w:rsidRPr="00FD0EDA" w:rsidRDefault="002003EB">
      <w:pPr>
        <w:rPr>
          <w:rFonts w:asciiTheme="minorHAnsi" w:hAnsiTheme="minorHAnsi" w:cstheme="minorHAnsi"/>
          <w:b/>
          <w:szCs w:val="20"/>
        </w:rPr>
      </w:pPr>
      <w:r w:rsidRPr="00FD0EDA">
        <w:rPr>
          <w:rFonts w:asciiTheme="minorHAnsi" w:hAnsiTheme="minorHAnsi" w:cstheme="minorHAnsi"/>
          <w:b/>
          <w:szCs w:val="20"/>
        </w:rPr>
        <w:t>OBSERVATII</w:t>
      </w:r>
    </w:p>
    <w:p w14:paraId="5146B501" w14:textId="77777777" w:rsidR="008D2B89" w:rsidRPr="00FD0EDA" w:rsidRDefault="008D2B89">
      <w:pPr>
        <w:rPr>
          <w:rFonts w:asciiTheme="minorHAnsi" w:hAnsiTheme="minorHAnsi" w:cstheme="minorHAnsi"/>
          <w:b/>
          <w:szCs w:val="20"/>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FD0EDA" w14:paraId="41A51562" w14:textId="77777777" w:rsidTr="00794A8D">
        <w:trPr>
          <w:trHeight w:val="20"/>
          <w:tblHeader/>
        </w:trPr>
        <w:tc>
          <w:tcPr>
            <w:tcW w:w="15018" w:type="dxa"/>
          </w:tcPr>
          <w:p w14:paraId="43363E73" w14:textId="7777777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vor mentiona solicitarile de clarificari si raspunsurile la acestea</w:t>
            </w:r>
          </w:p>
          <w:p w14:paraId="13068E35" w14:textId="7777777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vor mentiona problemele identificate si observatiile celor 2 experti</w:t>
            </w:r>
          </w:p>
          <w:p w14:paraId="7D8A4537" w14:textId="4946FA1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w:t>
            </w:r>
            <w:r w:rsidR="002C4E9F" w:rsidRPr="00FD0EDA">
              <w:rPr>
                <w:rFonts w:asciiTheme="minorHAnsi" w:hAnsiTheme="minorHAnsi" w:cstheme="minorHAnsi"/>
                <w:szCs w:val="20"/>
                <w:lang w:val="it-IT"/>
              </w:rPr>
              <w:t>a</w:t>
            </w:r>
            <w:r w:rsidRPr="00FD0EDA">
              <w:rPr>
                <w:rFonts w:asciiTheme="minorHAnsi" w:hAnsiTheme="minorHAnsi" w:cstheme="minorHAnsi"/>
                <w:szCs w:val="20"/>
                <w:lang w:val="it-IT"/>
              </w:rPr>
              <w:t xml:space="preserve"> justifica neindeplinirea anumitor criterii, daca este cazul</w:t>
            </w:r>
          </w:p>
          <w:p w14:paraId="3C8E5780" w14:textId="0837CC1C"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va mentiona daca pro</w:t>
            </w:r>
            <w:r w:rsidR="00BA406A" w:rsidRPr="00FD0EDA">
              <w:rPr>
                <w:rFonts w:asciiTheme="minorHAnsi" w:hAnsiTheme="minorHAnsi" w:cstheme="minorHAnsi"/>
                <w:szCs w:val="20"/>
                <w:lang w:val="it-IT"/>
              </w:rPr>
              <w:t>ie</w:t>
            </w:r>
            <w:r w:rsidRPr="00FD0EDA">
              <w:rPr>
                <w:rFonts w:asciiTheme="minorHAnsi" w:hAnsiTheme="minorHAnsi" w:cstheme="minorHAnsi"/>
                <w:szCs w:val="20"/>
                <w:lang w:val="it-IT"/>
              </w:rPr>
              <w:t>ctul este respins sau trece in etapa urmatoare</w:t>
            </w:r>
          </w:p>
          <w:p w14:paraId="3BBFA18B" w14:textId="77777777" w:rsidR="005211FD" w:rsidRPr="00FD0EDA" w:rsidRDefault="005211FD" w:rsidP="005211FD">
            <w:pPr>
              <w:spacing w:before="0" w:after="0"/>
              <w:ind w:left="360"/>
              <w:jc w:val="both"/>
              <w:rPr>
                <w:rFonts w:asciiTheme="minorHAnsi" w:hAnsiTheme="minorHAnsi" w:cstheme="minorHAnsi"/>
                <w:b/>
                <w:szCs w:val="20"/>
                <w:lang w:val="it-IT"/>
              </w:rPr>
            </w:pPr>
            <w:r w:rsidRPr="00FD0EDA">
              <w:rPr>
                <w:rFonts w:asciiTheme="minorHAnsi" w:hAnsiTheme="minorHAnsi" w:cstheme="minorHAnsi"/>
                <w:szCs w:val="20"/>
                <w:lang w:val="it-IT"/>
              </w:rPr>
              <w:t>Se va mentiona daca a fost necesara realizarea medierii si concluziile acesteia</w:t>
            </w:r>
          </w:p>
        </w:tc>
      </w:tr>
    </w:tbl>
    <w:p w14:paraId="753219CE" w14:textId="5AD2F7A8" w:rsidR="005211FD" w:rsidRPr="00FD0EDA" w:rsidRDefault="005211FD" w:rsidP="005211FD">
      <w:pPr>
        <w:jc w:val="both"/>
        <w:rPr>
          <w:rFonts w:asciiTheme="minorHAnsi" w:hAnsiTheme="minorHAnsi" w:cstheme="minorHAnsi"/>
          <w:szCs w:val="20"/>
        </w:rPr>
      </w:pPr>
    </w:p>
    <w:p w14:paraId="0E2E9E4E" w14:textId="77777777"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Observatie:</w:t>
      </w:r>
    </w:p>
    <w:p w14:paraId="2D7BDE32" w14:textId="77777777" w:rsidR="00DA6D2D" w:rsidRPr="00FD0EDA" w:rsidRDefault="00DA6D2D" w:rsidP="00DA6D2D">
      <w:pPr>
        <w:jc w:val="both"/>
        <w:rPr>
          <w:rFonts w:asciiTheme="minorHAnsi" w:hAnsiTheme="minorHAnsi" w:cstheme="minorHAnsi"/>
          <w:szCs w:val="20"/>
        </w:rPr>
      </w:pPr>
    </w:p>
    <w:p w14:paraId="0407DF10" w14:textId="6C98342E"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 xml:space="preserve">Se pot solicita clarificari pe orice aspecte vizând conformitatea administrativă sau eligibilitatea așa cum sunt menţionate/ definite/ descrise </w:t>
      </w:r>
      <w:r w:rsidR="00E02BA8" w:rsidRPr="00FD0EDA">
        <w:rPr>
          <w:rFonts w:asciiTheme="minorHAnsi" w:hAnsiTheme="minorHAnsi" w:cstheme="minorHAnsi"/>
          <w:szCs w:val="20"/>
        </w:rPr>
        <w:t xml:space="preserve">in </w:t>
      </w:r>
      <w:r w:rsidRPr="00FD0EDA">
        <w:rPr>
          <w:rFonts w:asciiTheme="minorHAnsi" w:hAnsiTheme="minorHAnsi" w:cstheme="minorHAnsi"/>
          <w:szCs w:val="20"/>
        </w:rPr>
        <w:t>Ghidul s</w:t>
      </w:r>
      <w:r w:rsidR="00E02BA8" w:rsidRPr="00FD0EDA">
        <w:rPr>
          <w:rFonts w:asciiTheme="minorHAnsi" w:hAnsiTheme="minorHAnsi" w:cstheme="minorHAnsi"/>
          <w:szCs w:val="20"/>
        </w:rPr>
        <w:t>olicitantului</w:t>
      </w:r>
      <w:r w:rsidRPr="00FD0EDA">
        <w:rPr>
          <w:rFonts w:asciiTheme="minorHAnsi" w:hAnsiTheme="minorHAnsi" w:cstheme="minorHAnsi"/>
          <w:szCs w:val="20"/>
        </w:rPr>
        <w:t xml:space="preserve">. </w:t>
      </w:r>
    </w:p>
    <w:p w14:paraId="3D051372" w14:textId="1FB23BC2"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Un proiect poate fi admis în condițiile în care sunt îndeplinite cumulativ următoarele:</w:t>
      </w:r>
    </w:p>
    <w:p w14:paraId="06C7E3D2" w14:textId="092FEAB5"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szCs w:val="20"/>
        </w:rPr>
        <w:tab/>
        <w:t xml:space="preserve">Răspunsul a fost transmis în termenul prevăzut în solicitarea de clarificări a </w:t>
      </w:r>
      <w:r w:rsidR="000F2FA0" w:rsidRPr="00FD0EDA">
        <w:rPr>
          <w:rFonts w:asciiTheme="minorHAnsi" w:hAnsiTheme="minorHAnsi" w:cstheme="minorHAnsi"/>
          <w:szCs w:val="20"/>
        </w:rPr>
        <w:t>AM</w:t>
      </w:r>
      <w:r w:rsidR="00F60767" w:rsidRPr="00FD0EDA">
        <w:rPr>
          <w:rFonts w:asciiTheme="minorHAnsi" w:hAnsiTheme="minorHAnsi" w:cstheme="minorHAnsi"/>
          <w:szCs w:val="20"/>
        </w:rPr>
        <w:t xml:space="preserve"> PR SV</w:t>
      </w:r>
      <w:r w:rsidR="00D001BC" w:rsidRPr="00FD0EDA">
        <w:rPr>
          <w:rFonts w:asciiTheme="minorHAnsi" w:hAnsiTheme="minorHAnsi" w:cstheme="minorHAnsi"/>
          <w:szCs w:val="20"/>
        </w:rPr>
        <w:t xml:space="preserve"> Oltenia</w:t>
      </w:r>
      <w:r w:rsidRPr="00FD0EDA">
        <w:rPr>
          <w:rFonts w:asciiTheme="minorHAnsi" w:hAnsiTheme="minorHAnsi" w:cstheme="minorHAnsi"/>
          <w:szCs w:val="20"/>
        </w:rPr>
        <w:t xml:space="preserve"> către solicitant,</w:t>
      </w:r>
    </w:p>
    <w:p w14:paraId="4931A11E" w14:textId="5B8782D6"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szCs w:val="20"/>
        </w:rPr>
        <w:tab/>
        <w:t>R</w:t>
      </w:r>
      <w:r w:rsidR="00946C39" w:rsidRPr="00FD0EDA">
        <w:rPr>
          <w:rFonts w:asciiTheme="minorHAnsi" w:hAnsiTheme="minorHAnsi" w:cstheme="minorHAnsi"/>
          <w:szCs w:val="20"/>
        </w:rPr>
        <w:t>ăspunsul transmis este complet și a</w:t>
      </w:r>
      <w:r w:rsidRPr="00FD0EDA">
        <w:rPr>
          <w:rFonts w:asciiTheme="minorHAnsi" w:hAnsiTheme="minorHAnsi" w:cstheme="minorHAnsi"/>
          <w:szCs w:val="20"/>
        </w:rPr>
        <w:t>u fost remediate toate aspectele sesizate în solicitarea de clarificări.</w:t>
      </w:r>
    </w:p>
    <w:p w14:paraId="0FFEE793" w14:textId="20F2CDB8" w:rsidR="00DA6D2D" w:rsidRPr="00FD0EDA" w:rsidRDefault="004F3F56" w:rsidP="00DA6D2D">
      <w:pPr>
        <w:jc w:val="both"/>
        <w:rPr>
          <w:rFonts w:asciiTheme="minorHAnsi" w:hAnsiTheme="minorHAnsi" w:cstheme="minorHAnsi"/>
          <w:szCs w:val="20"/>
        </w:rPr>
      </w:pPr>
      <w:r w:rsidRPr="00FD0EDA">
        <w:rPr>
          <w:rFonts w:asciiTheme="minorHAnsi" w:hAnsiTheme="minorHAnsi" w:cstheme="minorHAnsi"/>
          <w:szCs w:val="20"/>
        </w:rPr>
        <w:t>Lista de ve</w:t>
      </w:r>
      <w:r w:rsidR="00DA6D2D" w:rsidRPr="00FD0EDA">
        <w:rPr>
          <w:rFonts w:asciiTheme="minorHAnsi" w:hAnsiTheme="minorHAnsi" w:cstheme="minorHAnsi"/>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3730593F" w14:textId="343A4B4D" w:rsidR="00DA6D2D" w:rsidRPr="00FD0EDA" w:rsidRDefault="004F3F56" w:rsidP="00DA6D2D">
      <w:pPr>
        <w:jc w:val="both"/>
        <w:rPr>
          <w:rFonts w:asciiTheme="minorHAnsi" w:hAnsiTheme="minorHAnsi" w:cstheme="minorHAnsi"/>
          <w:szCs w:val="20"/>
        </w:rPr>
      </w:pPr>
      <w:r w:rsidRPr="00FD0EDA">
        <w:rPr>
          <w:rFonts w:asciiTheme="minorHAnsi" w:hAnsiTheme="minorHAnsi" w:cstheme="minorHAnsi"/>
          <w:szCs w:val="20"/>
        </w:rPr>
        <w:t>List</w:t>
      </w:r>
      <w:r w:rsidR="00DA6D2D" w:rsidRPr="00FD0EDA">
        <w:rPr>
          <w:rFonts w:asciiTheme="minorHAnsi" w:hAnsiTheme="minorHAnsi" w:cstheme="minorHAnsi"/>
          <w:szCs w:val="20"/>
        </w:rPr>
        <w:t>a de verificare va fi semnată şi asumată în conformitate cu prevederile procedurale ale AM</w:t>
      </w:r>
      <w:r w:rsidR="00946C39" w:rsidRPr="00FD0EDA">
        <w:rPr>
          <w:rFonts w:asciiTheme="minorHAnsi" w:hAnsiTheme="minorHAnsi" w:cstheme="minorHAnsi"/>
          <w:szCs w:val="20"/>
        </w:rPr>
        <w:t xml:space="preserve"> PR SV Oltenia</w:t>
      </w:r>
      <w:r w:rsidR="00DA6D2D" w:rsidRPr="00FD0EDA">
        <w:rPr>
          <w:rFonts w:asciiTheme="minorHAnsi" w:hAnsiTheme="minorHAnsi" w:cstheme="minorHAnsi"/>
          <w:szCs w:val="20"/>
        </w:rPr>
        <w:t>.</w:t>
      </w:r>
    </w:p>
    <w:p w14:paraId="2D3F7C85" w14:textId="77777777" w:rsidR="00245884" w:rsidRPr="00FD0EDA" w:rsidRDefault="00245884" w:rsidP="00DA6D2D">
      <w:pPr>
        <w:jc w:val="both"/>
        <w:rPr>
          <w:rFonts w:asciiTheme="minorHAnsi" w:hAnsiTheme="minorHAnsi" w:cstheme="minorHAnsi"/>
          <w:szCs w:val="20"/>
        </w:rPr>
      </w:pPr>
    </w:p>
    <w:p w14:paraId="1E14DF6F" w14:textId="54643C57" w:rsidR="005211FD" w:rsidRPr="00FD0EDA" w:rsidRDefault="005211FD" w:rsidP="005211FD">
      <w:pPr>
        <w:jc w:val="both"/>
        <w:rPr>
          <w:rFonts w:asciiTheme="minorHAnsi" w:hAnsiTheme="minorHAnsi" w:cstheme="minorHAnsi"/>
          <w:szCs w:val="20"/>
        </w:rPr>
      </w:pPr>
    </w:p>
    <w:p w14:paraId="246BACAD" w14:textId="77777777" w:rsidR="002C4E9F" w:rsidRPr="00BC206B" w:rsidRDefault="002C4E9F" w:rsidP="005211FD">
      <w:pPr>
        <w:jc w:val="both"/>
        <w:rPr>
          <w:rFonts w:asciiTheme="minorHAnsi" w:hAnsiTheme="minorHAnsi" w:cstheme="minorHAnsi"/>
          <w:color w:val="0070C0"/>
          <w:szCs w:val="20"/>
        </w:rPr>
        <w:sectPr w:rsidR="002C4E9F" w:rsidRPr="00BC206B" w:rsidSect="00FC701B">
          <w:headerReference w:type="default" r:id="rId8"/>
          <w:pgSz w:w="16838" w:h="11906" w:orient="landscape"/>
          <w:pgMar w:top="874" w:right="720" w:bottom="720" w:left="720" w:header="425" w:footer="288" w:gutter="0"/>
          <w:cols w:space="708"/>
          <w:docGrid w:linePitch="360"/>
        </w:sectPr>
      </w:pPr>
    </w:p>
    <w:p w14:paraId="65A904BF" w14:textId="77777777" w:rsidR="003C069D" w:rsidRPr="00BC206B" w:rsidRDefault="003C069D" w:rsidP="00190F72">
      <w:pPr>
        <w:ind w:left="142" w:hanging="284"/>
        <w:jc w:val="both"/>
        <w:rPr>
          <w:rFonts w:asciiTheme="minorHAnsi" w:hAnsiTheme="minorHAnsi" w:cstheme="minorHAnsi"/>
          <w:color w:val="0070C0"/>
          <w:szCs w:val="20"/>
        </w:rPr>
      </w:pPr>
    </w:p>
    <w:p w14:paraId="284916F2" w14:textId="154324DC" w:rsidR="005211FD" w:rsidRPr="00FD0EDA" w:rsidRDefault="005211FD" w:rsidP="005211FD">
      <w:pPr>
        <w:jc w:val="both"/>
        <w:rPr>
          <w:rFonts w:asciiTheme="minorHAnsi" w:hAnsiTheme="minorHAnsi" w:cstheme="minorHAnsi"/>
          <w:szCs w:val="20"/>
        </w:rPr>
      </w:pPr>
    </w:p>
    <w:p w14:paraId="4BE9B5CE" w14:textId="4B76E53A" w:rsidR="00DA6D2D" w:rsidRPr="00FD0EDA" w:rsidRDefault="00DA6D2D" w:rsidP="005211FD">
      <w:pPr>
        <w:jc w:val="both"/>
        <w:rPr>
          <w:rFonts w:asciiTheme="minorHAnsi" w:hAnsiTheme="minorHAnsi" w:cstheme="minorHAnsi"/>
          <w:szCs w:val="20"/>
        </w:rPr>
      </w:pPr>
    </w:p>
    <w:sectPr w:rsidR="00DA6D2D" w:rsidRPr="00FD0EDA" w:rsidSect="004F3F56">
      <w:headerReference w:type="default" r:id="rId9"/>
      <w:footerReference w:type="default" r:id="rId10"/>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D000F3" w14:textId="77777777" w:rsidR="00730059" w:rsidRDefault="00730059" w:rsidP="007275E1">
      <w:pPr>
        <w:spacing w:before="0" w:after="0"/>
      </w:pPr>
      <w:r>
        <w:separator/>
      </w:r>
    </w:p>
  </w:endnote>
  <w:endnote w:type="continuationSeparator" w:id="0">
    <w:p w14:paraId="1CDD7EE2" w14:textId="77777777" w:rsidR="00730059" w:rsidRDefault="00730059"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5F14F1">
          <w:rPr>
            <w:noProof/>
          </w:rPr>
          <w:t>12</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3FDECA" w14:textId="77777777" w:rsidR="00730059" w:rsidRDefault="00730059" w:rsidP="007275E1">
      <w:pPr>
        <w:spacing w:before="0" w:after="0"/>
      </w:pPr>
      <w:r>
        <w:separator/>
      </w:r>
    </w:p>
  </w:footnote>
  <w:footnote w:type="continuationSeparator" w:id="0">
    <w:p w14:paraId="312C57E4" w14:textId="77777777" w:rsidR="00730059" w:rsidRDefault="00730059"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AB4A7" w14:textId="03CE6DD3" w:rsidR="00535A1A" w:rsidRPr="005416C7" w:rsidRDefault="00535A1A" w:rsidP="006F493B">
    <w:pPr>
      <w:pStyle w:val="Header"/>
      <w:tabs>
        <w:tab w:val="left" w:pos="2730"/>
      </w:tabs>
      <w:rPr>
        <w:rFonts w:asciiTheme="minorHAnsi" w:hAnsiTheme="minorHAnsi" w:cstheme="minorHAnsi"/>
        <w:sz w:val="24"/>
      </w:rPr>
    </w:pPr>
    <w:r w:rsidRPr="005416C7">
      <w:rPr>
        <w:rFonts w:asciiTheme="minorHAnsi" w:hAnsiTheme="minorHAnsi" w:cstheme="minorHAnsi"/>
        <w:sz w:val="24"/>
      </w:rPr>
      <w:t>Programul Regional Sud-Vest Oltenia 2021-2027</w:t>
    </w:r>
  </w:p>
  <w:p w14:paraId="42E12D35" w14:textId="7CA9A877" w:rsidR="00535A1A" w:rsidRPr="005416C7" w:rsidRDefault="00535A1A" w:rsidP="006F493B">
    <w:pPr>
      <w:pStyle w:val="Header"/>
      <w:tabs>
        <w:tab w:val="left" w:pos="2730"/>
      </w:tabs>
      <w:rPr>
        <w:rFonts w:asciiTheme="minorHAnsi" w:hAnsiTheme="minorHAnsi" w:cstheme="minorHAnsi"/>
        <w:b/>
        <w:bCs/>
        <w:sz w:val="24"/>
      </w:rPr>
    </w:pPr>
    <w:r w:rsidRPr="005416C7">
      <w:rPr>
        <w:rFonts w:asciiTheme="minorHAnsi" w:hAnsiTheme="minorHAnsi" w:cstheme="minorHAnsi"/>
        <w:sz w:val="24"/>
      </w:rPr>
      <w:t xml:space="preserve">Prioritatea </w:t>
    </w:r>
    <w:r w:rsidR="00F94F0D">
      <w:rPr>
        <w:rFonts w:asciiTheme="minorHAnsi" w:hAnsiTheme="minorHAnsi" w:cstheme="minorHAnsi"/>
        <w:sz w:val="24"/>
      </w:rPr>
      <w:t>4</w:t>
    </w:r>
    <w:r w:rsidRPr="005416C7">
      <w:rPr>
        <w:rFonts w:asciiTheme="minorHAnsi" w:hAnsiTheme="minorHAnsi" w:cstheme="minorHAnsi"/>
        <w:sz w:val="24"/>
      </w:rPr>
      <w:t xml:space="preserve">: </w:t>
    </w:r>
    <w:r w:rsidR="00A6451F" w:rsidRPr="005416C7">
      <w:rPr>
        <w:rFonts w:asciiTheme="minorHAnsi" w:hAnsiTheme="minorHAnsi" w:cstheme="minorHAnsi"/>
        <w:sz w:val="24"/>
      </w:rPr>
      <w:t xml:space="preserve"> </w:t>
    </w:r>
    <w:r w:rsidR="00F94F0D" w:rsidRPr="00F94F0D">
      <w:rPr>
        <w:rFonts w:asciiTheme="minorHAnsi" w:hAnsiTheme="minorHAnsi" w:cstheme="minorHAnsi"/>
        <w:b/>
        <w:bCs/>
        <w:sz w:val="24"/>
      </w:rPr>
      <w:t>Mobilitate Urbană Durabilă</w:t>
    </w:r>
  </w:p>
  <w:p w14:paraId="5390201F" w14:textId="26DC268C" w:rsidR="00535A1A" w:rsidRPr="005416C7" w:rsidRDefault="00535A1A" w:rsidP="006F493B">
    <w:pPr>
      <w:pStyle w:val="Header"/>
      <w:tabs>
        <w:tab w:val="left" w:pos="2730"/>
      </w:tabs>
      <w:rPr>
        <w:rFonts w:asciiTheme="minorHAnsi" w:hAnsiTheme="minorHAnsi" w:cstheme="minorHAnsi"/>
        <w:sz w:val="24"/>
      </w:rPr>
    </w:pPr>
    <w:r w:rsidRPr="005416C7">
      <w:rPr>
        <w:rFonts w:asciiTheme="minorHAnsi" w:hAnsiTheme="minorHAnsi" w:cstheme="minorHAnsi"/>
        <w:sz w:val="24"/>
      </w:rPr>
      <w:t xml:space="preserve">Obiectiv specific </w:t>
    </w:r>
    <w:r w:rsidR="00A6451F" w:rsidRPr="005416C7">
      <w:rPr>
        <w:rFonts w:asciiTheme="minorHAnsi" w:hAnsiTheme="minorHAnsi" w:cstheme="minorHAnsi"/>
        <w:sz w:val="24"/>
      </w:rPr>
      <w:t xml:space="preserve"> </w:t>
    </w:r>
    <w:r w:rsidR="008C2223" w:rsidRPr="008C2223">
      <w:rPr>
        <w:rFonts w:asciiTheme="minorHAnsi" w:hAnsiTheme="minorHAnsi" w:cstheme="minorHAnsi"/>
        <w:b/>
        <w:bCs/>
        <w:sz w:val="24"/>
      </w:rPr>
      <w:t>2.8 – PROMOVAREA MOBILITĂȚII URBANE MULTIMODALE SUSTENABILE, CA PARTE A TRANZIȚIEI CĂTRE O ECONOMIE CU ZERO EMISII DE DIOXID DE CARBON</w:t>
    </w:r>
  </w:p>
  <w:p w14:paraId="36E2FF52" w14:textId="5D1A2CDC" w:rsidR="00535A1A" w:rsidRPr="006417E8" w:rsidRDefault="00535A1A" w:rsidP="006417E8">
    <w:pPr>
      <w:pStyle w:val="Header"/>
      <w:tabs>
        <w:tab w:val="left" w:pos="2730"/>
      </w:tabs>
      <w:rPr>
        <w:sz w:val="16"/>
        <w:szCs w:val="16"/>
      </w:rPr>
    </w:pPr>
    <w:r w:rsidRPr="006F493B">
      <w:rPr>
        <w:sz w:val="16"/>
        <w:szCs w:val="16"/>
      </w:rPr>
      <w:tab/>
    </w:r>
    <w:r>
      <w:rPr>
        <w:sz w:val="16"/>
        <w:szCs w:val="16"/>
      </w:rPr>
      <w:tab/>
    </w:r>
    <w:r w:rsidRPr="006F493B">
      <w:rPr>
        <w:sz w:val="16"/>
        <w:szCs w:val="16"/>
      </w:rPr>
      <w:t xml:space="preserve">Ghidul Solicitantului - Apel de proiecte </w:t>
    </w:r>
    <w:r>
      <w:rPr>
        <w:sz w:val="16"/>
        <w:szCs w:val="16"/>
      </w:rPr>
      <w:t xml:space="preserve">nr. </w:t>
    </w:r>
    <w:r w:rsidR="008C2223" w:rsidRPr="008C2223">
      <w:rPr>
        <w:sz w:val="16"/>
        <w:szCs w:val="16"/>
      </w:rPr>
      <w:t>PR SV/MRJ/4/2.8/2023</w:t>
    </w:r>
    <w:r>
      <w:rPr>
        <w:sz w:val="16"/>
        <w:szCs w:val="16"/>
      </w:rPr>
      <w:t>–</w:t>
    </w:r>
    <w:r w:rsidR="00AC3E72" w:rsidRPr="00AC3E72">
      <w:t xml:space="preserve"> </w:t>
    </w:r>
    <w:r w:rsidR="00AC3E72" w:rsidRPr="00AC3E72">
      <w:rPr>
        <w:sz w:val="16"/>
        <w:szCs w:val="16"/>
      </w:rPr>
      <w:t>DEDICAT MUNICIPIILOR REȘEDINȚĂ DE JUDEȚ - PR SV/MRJ/4/2.8/2023</w:t>
    </w:r>
    <w:r>
      <w:rPr>
        <w:sz w:val="16"/>
        <w:szCs w:val="16"/>
      </w:rPr>
      <w:t xml:space="preserve"> Anexa III</w:t>
    </w:r>
    <w:r w:rsidRPr="006F493B">
      <w:rPr>
        <w:sz w:val="16"/>
        <w:szCs w:val="16"/>
      </w:rPr>
      <w:t xml:space="preserve">   </w:t>
    </w:r>
    <w:r w:rsidR="00FC701B">
      <w:rPr>
        <w:sz w:val="16"/>
        <w:szCs w:val="16"/>
      </w:rPr>
      <w:t xml:space="preserve">      Versiunea 1</w:t>
    </w:r>
    <w:r w:rsidRPr="006F493B">
      <w:rPr>
        <w:sz w:val="16"/>
        <w:szCs w:val="16"/>
      </w:rPr>
      <w:t xml:space="preserve">                                                                                </w:t>
    </w:r>
    <w:r>
      <w:rPr>
        <w:sz w:val="16"/>
        <w:szCs w:val="16"/>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lang w:val="ro-RO" w:eastAsia="ro-RO"/>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lang w:val="ro-RO" w:eastAsia="ro-RO"/>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789F27"/>
    <w:multiLevelType w:val="hybridMultilevel"/>
    <w:tmpl w:val="05C05AAC"/>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C91010"/>
    <w:multiLevelType w:val="hybridMultilevel"/>
    <w:tmpl w:val="E2DC9C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AEE4C70"/>
    <w:multiLevelType w:val="hybridMultilevel"/>
    <w:tmpl w:val="18666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FF045B8"/>
    <w:multiLevelType w:val="hybridMultilevel"/>
    <w:tmpl w:val="03EE0960"/>
    <w:lvl w:ilvl="0" w:tplc="B9D222D0">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 w15:restartNumberingAfterBreak="0">
    <w:nsid w:val="3FB95941"/>
    <w:multiLevelType w:val="hybridMultilevel"/>
    <w:tmpl w:val="34562F7E"/>
    <w:lvl w:ilvl="0" w:tplc="AD784E58">
      <w:start w:val="1"/>
      <w:numFmt w:val="upperLetter"/>
      <w:lvlText w:val="%1."/>
      <w:lvlJc w:val="left"/>
      <w:pPr>
        <w:ind w:left="1065" w:hanging="705"/>
      </w:pPr>
      <w:rPr>
        <w:rFonts w:hint="default"/>
      </w:rPr>
    </w:lvl>
    <w:lvl w:ilvl="1" w:tplc="44502A6A">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81858A3"/>
    <w:multiLevelType w:val="hybridMultilevel"/>
    <w:tmpl w:val="352C3AD6"/>
    <w:lvl w:ilvl="0" w:tplc="FD44AE96">
      <w:start w:val="1"/>
      <w:numFmt w:val="decimal"/>
      <w:lvlText w:val="%1."/>
      <w:lvlJc w:val="left"/>
      <w:pPr>
        <w:ind w:left="810" w:hanging="360"/>
      </w:pPr>
      <w:rPr>
        <w:rFonts w:hint="default"/>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30"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33"/>
  </w:num>
  <w:num w:numId="3">
    <w:abstractNumId w:val="11"/>
  </w:num>
  <w:num w:numId="4">
    <w:abstractNumId w:val="8"/>
  </w:num>
  <w:num w:numId="5">
    <w:abstractNumId w:val="16"/>
  </w:num>
  <w:num w:numId="6">
    <w:abstractNumId w:val="28"/>
  </w:num>
  <w:num w:numId="7">
    <w:abstractNumId w:val="15"/>
  </w:num>
  <w:num w:numId="8">
    <w:abstractNumId w:val="2"/>
  </w:num>
  <w:num w:numId="9">
    <w:abstractNumId w:val="19"/>
  </w:num>
  <w:num w:numId="10">
    <w:abstractNumId w:val="27"/>
  </w:num>
  <w:num w:numId="11">
    <w:abstractNumId w:val="23"/>
  </w:num>
  <w:num w:numId="12">
    <w:abstractNumId w:val="30"/>
  </w:num>
  <w:num w:numId="13">
    <w:abstractNumId w:val="14"/>
  </w:num>
  <w:num w:numId="14">
    <w:abstractNumId w:val="1"/>
  </w:num>
  <w:num w:numId="15">
    <w:abstractNumId w:val="34"/>
  </w:num>
  <w:num w:numId="16">
    <w:abstractNumId w:val="21"/>
  </w:num>
  <w:num w:numId="17">
    <w:abstractNumId w:val="20"/>
  </w:num>
  <w:num w:numId="18">
    <w:abstractNumId w:val="25"/>
  </w:num>
  <w:num w:numId="19">
    <w:abstractNumId w:val="31"/>
  </w:num>
  <w:num w:numId="20">
    <w:abstractNumId w:val="6"/>
  </w:num>
  <w:num w:numId="21">
    <w:abstractNumId w:val="38"/>
  </w:num>
  <w:num w:numId="22">
    <w:abstractNumId w:val="10"/>
  </w:num>
  <w:num w:numId="23">
    <w:abstractNumId w:val="36"/>
  </w:num>
  <w:num w:numId="24">
    <w:abstractNumId w:val="32"/>
  </w:num>
  <w:num w:numId="25">
    <w:abstractNumId w:val="3"/>
  </w:num>
  <w:num w:numId="26">
    <w:abstractNumId w:val="37"/>
  </w:num>
  <w:num w:numId="27">
    <w:abstractNumId w:val="18"/>
  </w:num>
  <w:num w:numId="28">
    <w:abstractNumId w:val="26"/>
  </w:num>
  <w:num w:numId="29">
    <w:abstractNumId w:val="35"/>
  </w:num>
  <w:num w:numId="30">
    <w:abstractNumId w:val="13"/>
  </w:num>
  <w:num w:numId="31">
    <w:abstractNumId w:val="5"/>
  </w:num>
  <w:num w:numId="32">
    <w:abstractNumId w:val="0"/>
  </w:num>
  <w:num w:numId="33">
    <w:abstractNumId w:val="24"/>
  </w:num>
  <w:num w:numId="34">
    <w:abstractNumId w:val="22"/>
  </w:num>
  <w:num w:numId="35">
    <w:abstractNumId w:val="17"/>
  </w:num>
  <w:num w:numId="36">
    <w:abstractNumId w:val="29"/>
  </w:num>
  <w:num w:numId="37">
    <w:abstractNumId w:val="7"/>
  </w:num>
  <w:num w:numId="38">
    <w:abstractNumId w:val="9"/>
  </w:num>
  <w:num w:numId="39">
    <w:abstractNumId w:val="4"/>
  </w:num>
  <w:numIdMacAtCleanup w:val="1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GJ2">
    <w15:presenceInfo w15:providerId="None" w15:userId="TGJ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11BA"/>
    <w:rsid w:val="0000199D"/>
    <w:rsid w:val="000021FC"/>
    <w:rsid w:val="00005A9D"/>
    <w:rsid w:val="00005F0D"/>
    <w:rsid w:val="000066F0"/>
    <w:rsid w:val="00011CE6"/>
    <w:rsid w:val="00012B68"/>
    <w:rsid w:val="00012DEB"/>
    <w:rsid w:val="0001378E"/>
    <w:rsid w:val="0001505E"/>
    <w:rsid w:val="00020537"/>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56C0A"/>
    <w:rsid w:val="00060DAD"/>
    <w:rsid w:val="00063ECA"/>
    <w:rsid w:val="00064729"/>
    <w:rsid w:val="00065C0C"/>
    <w:rsid w:val="000678DF"/>
    <w:rsid w:val="0007145A"/>
    <w:rsid w:val="00073333"/>
    <w:rsid w:val="00074DF6"/>
    <w:rsid w:val="00075FAD"/>
    <w:rsid w:val="000806A2"/>
    <w:rsid w:val="0008330C"/>
    <w:rsid w:val="00086AD2"/>
    <w:rsid w:val="000872BC"/>
    <w:rsid w:val="0009535C"/>
    <w:rsid w:val="000964BB"/>
    <w:rsid w:val="00096D10"/>
    <w:rsid w:val="00097104"/>
    <w:rsid w:val="0009720A"/>
    <w:rsid w:val="000A3076"/>
    <w:rsid w:val="000A43DC"/>
    <w:rsid w:val="000A78CD"/>
    <w:rsid w:val="000B445E"/>
    <w:rsid w:val="000B6FE2"/>
    <w:rsid w:val="000B7CE6"/>
    <w:rsid w:val="000C3F6A"/>
    <w:rsid w:val="000C4CE7"/>
    <w:rsid w:val="000C4D89"/>
    <w:rsid w:val="000C5A95"/>
    <w:rsid w:val="000D0598"/>
    <w:rsid w:val="000D2616"/>
    <w:rsid w:val="000D3A3B"/>
    <w:rsid w:val="000D4FC8"/>
    <w:rsid w:val="000E0FC2"/>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3509F"/>
    <w:rsid w:val="00144734"/>
    <w:rsid w:val="001449E9"/>
    <w:rsid w:val="00146DEC"/>
    <w:rsid w:val="0015106D"/>
    <w:rsid w:val="00152328"/>
    <w:rsid w:val="001532D7"/>
    <w:rsid w:val="001571E5"/>
    <w:rsid w:val="00157C86"/>
    <w:rsid w:val="001609C5"/>
    <w:rsid w:val="00160A5C"/>
    <w:rsid w:val="00161BAD"/>
    <w:rsid w:val="001663F6"/>
    <w:rsid w:val="00171F2E"/>
    <w:rsid w:val="00174707"/>
    <w:rsid w:val="00175931"/>
    <w:rsid w:val="00180D74"/>
    <w:rsid w:val="001845BB"/>
    <w:rsid w:val="00186CF4"/>
    <w:rsid w:val="00187FBB"/>
    <w:rsid w:val="00190493"/>
    <w:rsid w:val="00190C61"/>
    <w:rsid w:val="00190F72"/>
    <w:rsid w:val="0019233E"/>
    <w:rsid w:val="001924CD"/>
    <w:rsid w:val="0019373D"/>
    <w:rsid w:val="001944F6"/>
    <w:rsid w:val="001A35C6"/>
    <w:rsid w:val="001A4A7A"/>
    <w:rsid w:val="001A5714"/>
    <w:rsid w:val="001A7523"/>
    <w:rsid w:val="001B1BCB"/>
    <w:rsid w:val="001B28EF"/>
    <w:rsid w:val="001B745B"/>
    <w:rsid w:val="001C6C62"/>
    <w:rsid w:val="001D1013"/>
    <w:rsid w:val="001D1D9C"/>
    <w:rsid w:val="001D2F4C"/>
    <w:rsid w:val="001E1945"/>
    <w:rsid w:val="001E31D0"/>
    <w:rsid w:val="001E7E15"/>
    <w:rsid w:val="001F0E1F"/>
    <w:rsid w:val="001F35A9"/>
    <w:rsid w:val="001F35BB"/>
    <w:rsid w:val="001F3926"/>
    <w:rsid w:val="001F79F8"/>
    <w:rsid w:val="002001F3"/>
    <w:rsid w:val="002003EB"/>
    <w:rsid w:val="00200D54"/>
    <w:rsid w:val="002017B0"/>
    <w:rsid w:val="002036E6"/>
    <w:rsid w:val="002052E7"/>
    <w:rsid w:val="00205A5A"/>
    <w:rsid w:val="002064B8"/>
    <w:rsid w:val="00206A90"/>
    <w:rsid w:val="002118A5"/>
    <w:rsid w:val="0021335F"/>
    <w:rsid w:val="002152B7"/>
    <w:rsid w:val="00216E94"/>
    <w:rsid w:val="002172EE"/>
    <w:rsid w:val="00223A5C"/>
    <w:rsid w:val="00226C6E"/>
    <w:rsid w:val="00231D09"/>
    <w:rsid w:val="00231E2E"/>
    <w:rsid w:val="002322CA"/>
    <w:rsid w:val="0023232B"/>
    <w:rsid w:val="00232CA4"/>
    <w:rsid w:val="00233B19"/>
    <w:rsid w:val="00233BE2"/>
    <w:rsid w:val="00235857"/>
    <w:rsid w:val="00235D55"/>
    <w:rsid w:val="0023640C"/>
    <w:rsid w:val="002453FC"/>
    <w:rsid w:val="00245884"/>
    <w:rsid w:val="00247A79"/>
    <w:rsid w:val="0025345A"/>
    <w:rsid w:val="00260DB3"/>
    <w:rsid w:val="0026219D"/>
    <w:rsid w:val="0026318E"/>
    <w:rsid w:val="00264143"/>
    <w:rsid w:val="002655F5"/>
    <w:rsid w:val="00265E5B"/>
    <w:rsid w:val="00265E72"/>
    <w:rsid w:val="00273E8B"/>
    <w:rsid w:val="0027761F"/>
    <w:rsid w:val="00280835"/>
    <w:rsid w:val="00282F0D"/>
    <w:rsid w:val="002857B0"/>
    <w:rsid w:val="00286B8D"/>
    <w:rsid w:val="00290056"/>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2195"/>
    <w:rsid w:val="002F25A2"/>
    <w:rsid w:val="002F3B10"/>
    <w:rsid w:val="002F4076"/>
    <w:rsid w:val="002F45ED"/>
    <w:rsid w:val="00301BAD"/>
    <w:rsid w:val="00302EC3"/>
    <w:rsid w:val="00303028"/>
    <w:rsid w:val="003056B7"/>
    <w:rsid w:val="00307DA8"/>
    <w:rsid w:val="003148F2"/>
    <w:rsid w:val="003178EB"/>
    <w:rsid w:val="00321765"/>
    <w:rsid w:val="00322111"/>
    <w:rsid w:val="00322C9C"/>
    <w:rsid w:val="00325A5B"/>
    <w:rsid w:val="00325CEC"/>
    <w:rsid w:val="00331743"/>
    <w:rsid w:val="0033403C"/>
    <w:rsid w:val="00336A17"/>
    <w:rsid w:val="00336BFF"/>
    <w:rsid w:val="003428A3"/>
    <w:rsid w:val="00344207"/>
    <w:rsid w:val="003478F0"/>
    <w:rsid w:val="0035076A"/>
    <w:rsid w:val="00352B01"/>
    <w:rsid w:val="003575DE"/>
    <w:rsid w:val="0035775C"/>
    <w:rsid w:val="00360395"/>
    <w:rsid w:val="0036189F"/>
    <w:rsid w:val="003634FF"/>
    <w:rsid w:val="00364541"/>
    <w:rsid w:val="00367058"/>
    <w:rsid w:val="00370786"/>
    <w:rsid w:val="00370A01"/>
    <w:rsid w:val="00370DC7"/>
    <w:rsid w:val="00377437"/>
    <w:rsid w:val="00383B4B"/>
    <w:rsid w:val="003860B7"/>
    <w:rsid w:val="00392A9B"/>
    <w:rsid w:val="00394E72"/>
    <w:rsid w:val="0039703F"/>
    <w:rsid w:val="003A2F93"/>
    <w:rsid w:val="003A5203"/>
    <w:rsid w:val="003A6B6F"/>
    <w:rsid w:val="003C069D"/>
    <w:rsid w:val="003C2085"/>
    <w:rsid w:val="003D15F1"/>
    <w:rsid w:val="003D1E96"/>
    <w:rsid w:val="003D30EA"/>
    <w:rsid w:val="003E036D"/>
    <w:rsid w:val="003E0CAD"/>
    <w:rsid w:val="003E18B1"/>
    <w:rsid w:val="003E3EBF"/>
    <w:rsid w:val="003E7CE1"/>
    <w:rsid w:val="003F1A25"/>
    <w:rsid w:val="003F1FFF"/>
    <w:rsid w:val="003F7618"/>
    <w:rsid w:val="004010DF"/>
    <w:rsid w:val="004022AF"/>
    <w:rsid w:val="00402C77"/>
    <w:rsid w:val="00402ED9"/>
    <w:rsid w:val="004038C2"/>
    <w:rsid w:val="00405C0B"/>
    <w:rsid w:val="00410417"/>
    <w:rsid w:val="00416D16"/>
    <w:rsid w:val="004200F9"/>
    <w:rsid w:val="0043066B"/>
    <w:rsid w:val="004345B5"/>
    <w:rsid w:val="00436B3F"/>
    <w:rsid w:val="00440062"/>
    <w:rsid w:val="004420E7"/>
    <w:rsid w:val="00444E72"/>
    <w:rsid w:val="0044657E"/>
    <w:rsid w:val="004471FC"/>
    <w:rsid w:val="0044742A"/>
    <w:rsid w:val="00457476"/>
    <w:rsid w:val="0046055B"/>
    <w:rsid w:val="00461F4C"/>
    <w:rsid w:val="00464CB3"/>
    <w:rsid w:val="004674FA"/>
    <w:rsid w:val="0047031B"/>
    <w:rsid w:val="004735FE"/>
    <w:rsid w:val="00474953"/>
    <w:rsid w:val="004770BE"/>
    <w:rsid w:val="00477813"/>
    <w:rsid w:val="0048465A"/>
    <w:rsid w:val="00492405"/>
    <w:rsid w:val="00493E5A"/>
    <w:rsid w:val="004961F7"/>
    <w:rsid w:val="00496C78"/>
    <w:rsid w:val="0049794B"/>
    <w:rsid w:val="004A2E9D"/>
    <w:rsid w:val="004A3C32"/>
    <w:rsid w:val="004A3F5D"/>
    <w:rsid w:val="004B2DB7"/>
    <w:rsid w:val="004B385F"/>
    <w:rsid w:val="004B386D"/>
    <w:rsid w:val="004B5F90"/>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723F"/>
    <w:rsid w:val="004E7C1B"/>
    <w:rsid w:val="004F3F56"/>
    <w:rsid w:val="004F67BE"/>
    <w:rsid w:val="00505551"/>
    <w:rsid w:val="00505F4C"/>
    <w:rsid w:val="005078B4"/>
    <w:rsid w:val="00511A00"/>
    <w:rsid w:val="005150AA"/>
    <w:rsid w:val="005211FD"/>
    <w:rsid w:val="005244E7"/>
    <w:rsid w:val="0052490E"/>
    <w:rsid w:val="00524F73"/>
    <w:rsid w:val="00535A1A"/>
    <w:rsid w:val="005366AF"/>
    <w:rsid w:val="00537267"/>
    <w:rsid w:val="0054090C"/>
    <w:rsid w:val="005416C7"/>
    <w:rsid w:val="005462C2"/>
    <w:rsid w:val="00546C59"/>
    <w:rsid w:val="00547E7F"/>
    <w:rsid w:val="005500F2"/>
    <w:rsid w:val="00550221"/>
    <w:rsid w:val="0055355B"/>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2055"/>
    <w:rsid w:val="0059481D"/>
    <w:rsid w:val="005A18ED"/>
    <w:rsid w:val="005A193B"/>
    <w:rsid w:val="005A1BE4"/>
    <w:rsid w:val="005B17E6"/>
    <w:rsid w:val="005B2ABB"/>
    <w:rsid w:val="005B30B6"/>
    <w:rsid w:val="005B42E7"/>
    <w:rsid w:val="005B6DA0"/>
    <w:rsid w:val="005B7F5C"/>
    <w:rsid w:val="005C0C22"/>
    <w:rsid w:val="005C238B"/>
    <w:rsid w:val="005C4055"/>
    <w:rsid w:val="005C7E05"/>
    <w:rsid w:val="005D0970"/>
    <w:rsid w:val="005D26E9"/>
    <w:rsid w:val="005D4759"/>
    <w:rsid w:val="005E3C4F"/>
    <w:rsid w:val="005E3DC8"/>
    <w:rsid w:val="005F14F1"/>
    <w:rsid w:val="005F1B4E"/>
    <w:rsid w:val="005F7E94"/>
    <w:rsid w:val="00600A5D"/>
    <w:rsid w:val="00600DC5"/>
    <w:rsid w:val="0060679B"/>
    <w:rsid w:val="0061017D"/>
    <w:rsid w:val="0061036E"/>
    <w:rsid w:val="00611BFA"/>
    <w:rsid w:val="006136BF"/>
    <w:rsid w:val="00616CA6"/>
    <w:rsid w:val="00623AEE"/>
    <w:rsid w:val="00626180"/>
    <w:rsid w:val="00637F99"/>
    <w:rsid w:val="006417E8"/>
    <w:rsid w:val="006420EF"/>
    <w:rsid w:val="006425E5"/>
    <w:rsid w:val="006431A9"/>
    <w:rsid w:val="0064517A"/>
    <w:rsid w:val="00646FF0"/>
    <w:rsid w:val="006504C0"/>
    <w:rsid w:val="006519B8"/>
    <w:rsid w:val="00653E5C"/>
    <w:rsid w:val="00661CFF"/>
    <w:rsid w:val="0066271C"/>
    <w:rsid w:val="00665A1B"/>
    <w:rsid w:val="0068298F"/>
    <w:rsid w:val="00685A52"/>
    <w:rsid w:val="00686D1B"/>
    <w:rsid w:val="00692728"/>
    <w:rsid w:val="00694C2A"/>
    <w:rsid w:val="00696CBE"/>
    <w:rsid w:val="006B3DC5"/>
    <w:rsid w:val="006B4985"/>
    <w:rsid w:val="006C02B9"/>
    <w:rsid w:val="006C1C25"/>
    <w:rsid w:val="006D2105"/>
    <w:rsid w:val="006D25F2"/>
    <w:rsid w:val="006D4289"/>
    <w:rsid w:val="006E228A"/>
    <w:rsid w:val="006E408B"/>
    <w:rsid w:val="006F41A1"/>
    <w:rsid w:val="006F493B"/>
    <w:rsid w:val="006F6C11"/>
    <w:rsid w:val="00700E4B"/>
    <w:rsid w:val="00704C0A"/>
    <w:rsid w:val="0070639D"/>
    <w:rsid w:val="0071094C"/>
    <w:rsid w:val="00716204"/>
    <w:rsid w:val="00716491"/>
    <w:rsid w:val="00716C2B"/>
    <w:rsid w:val="007177DB"/>
    <w:rsid w:val="00722B95"/>
    <w:rsid w:val="00722FFF"/>
    <w:rsid w:val="007272D2"/>
    <w:rsid w:val="007275E1"/>
    <w:rsid w:val="00730059"/>
    <w:rsid w:val="0073282C"/>
    <w:rsid w:val="00732897"/>
    <w:rsid w:val="0073622B"/>
    <w:rsid w:val="00736562"/>
    <w:rsid w:val="007411F1"/>
    <w:rsid w:val="00743435"/>
    <w:rsid w:val="00756248"/>
    <w:rsid w:val="00757359"/>
    <w:rsid w:val="00760D77"/>
    <w:rsid w:val="00765D01"/>
    <w:rsid w:val="00772CEC"/>
    <w:rsid w:val="0077405B"/>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755"/>
    <w:rsid w:val="007E4CE5"/>
    <w:rsid w:val="007E4ECC"/>
    <w:rsid w:val="007F1A8F"/>
    <w:rsid w:val="007F2390"/>
    <w:rsid w:val="007F34AE"/>
    <w:rsid w:val="007F445A"/>
    <w:rsid w:val="007F4EA1"/>
    <w:rsid w:val="0080342B"/>
    <w:rsid w:val="00803DE6"/>
    <w:rsid w:val="008050FC"/>
    <w:rsid w:val="0080645B"/>
    <w:rsid w:val="0081249D"/>
    <w:rsid w:val="008152A9"/>
    <w:rsid w:val="008173CA"/>
    <w:rsid w:val="00817F5F"/>
    <w:rsid w:val="00820342"/>
    <w:rsid w:val="008314C5"/>
    <w:rsid w:val="00833469"/>
    <w:rsid w:val="00834ED8"/>
    <w:rsid w:val="008370CD"/>
    <w:rsid w:val="00837205"/>
    <w:rsid w:val="00845746"/>
    <w:rsid w:val="008465D2"/>
    <w:rsid w:val="00850404"/>
    <w:rsid w:val="00850F08"/>
    <w:rsid w:val="00854D4C"/>
    <w:rsid w:val="00870F8F"/>
    <w:rsid w:val="00871D8E"/>
    <w:rsid w:val="0087328C"/>
    <w:rsid w:val="00874F25"/>
    <w:rsid w:val="0088140D"/>
    <w:rsid w:val="00886B84"/>
    <w:rsid w:val="00887131"/>
    <w:rsid w:val="00891942"/>
    <w:rsid w:val="00893A35"/>
    <w:rsid w:val="008A0002"/>
    <w:rsid w:val="008A070D"/>
    <w:rsid w:val="008A57A5"/>
    <w:rsid w:val="008A585D"/>
    <w:rsid w:val="008B0BB3"/>
    <w:rsid w:val="008B3F38"/>
    <w:rsid w:val="008C2223"/>
    <w:rsid w:val="008C7224"/>
    <w:rsid w:val="008D2B89"/>
    <w:rsid w:val="008D3FCF"/>
    <w:rsid w:val="008D6F88"/>
    <w:rsid w:val="008E1E4A"/>
    <w:rsid w:val="008F1ACA"/>
    <w:rsid w:val="008F3523"/>
    <w:rsid w:val="008F58C9"/>
    <w:rsid w:val="008F6FF9"/>
    <w:rsid w:val="009034F0"/>
    <w:rsid w:val="00904A0D"/>
    <w:rsid w:val="00905AB3"/>
    <w:rsid w:val="009104EE"/>
    <w:rsid w:val="00912769"/>
    <w:rsid w:val="009142E9"/>
    <w:rsid w:val="009167C9"/>
    <w:rsid w:val="00917423"/>
    <w:rsid w:val="00922A20"/>
    <w:rsid w:val="0092428F"/>
    <w:rsid w:val="0092787C"/>
    <w:rsid w:val="00930FC0"/>
    <w:rsid w:val="00933458"/>
    <w:rsid w:val="00934C4F"/>
    <w:rsid w:val="00941F38"/>
    <w:rsid w:val="009440B9"/>
    <w:rsid w:val="00946C39"/>
    <w:rsid w:val="00947336"/>
    <w:rsid w:val="009509FC"/>
    <w:rsid w:val="00956EA6"/>
    <w:rsid w:val="00956EA8"/>
    <w:rsid w:val="0095742F"/>
    <w:rsid w:val="00960AD7"/>
    <w:rsid w:val="0096254D"/>
    <w:rsid w:val="00964A02"/>
    <w:rsid w:val="00970FFF"/>
    <w:rsid w:val="00972DB0"/>
    <w:rsid w:val="009756B4"/>
    <w:rsid w:val="00984715"/>
    <w:rsid w:val="00985796"/>
    <w:rsid w:val="0098615C"/>
    <w:rsid w:val="009876A6"/>
    <w:rsid w:val="009912FF"/>
    <w:rsid w:val="00992B5F"/>
    <w:rsid w:val="00993AC5"/>
    <w:rsid w:val="0099532E"/>
    <w:rsid w:val="009A2F94"/>
    <w:rsid w:val="009A30C2"/>
    <w:rsid w:val="009A5E63"/>
    <w:rsid w:val="009A5F83"/>
    <w:rsid w:val="009A7A09"/>
    <w:rsid w:val="009A7EB7"/>
    <w:rsid w:val="009B3205"/>
    <w:rsid w:val="009B48DD"/>
    <w:rsid w:val="009B59FE"/>
    <w:rsid w:val="009C35EC"/>
    <w:rsid w:val="009C6501"/>
    <w:rsid w:val="009C7D01"/>
    <w:rsid w:val="009D3565"/>
    <w:rsid w:val="009E6C47"/>
    <w:rsid w:val="009F51FF"/>
    <w:rsid w:val="00A04902"/>
    <w:rsid w:val="00A11F56"/>
    <w:rsid w:val="00A14494"/>
    <w:rsid w:val="00A148D5"/>
    <w:rsid w:val="00A2140D"/>
    <w:rsid w:val="00A2390D"/>
    <w:rsid w:val="00A35297"/>
    <w:rsid w:val="00A37C5F"/>
    <w:rsid w:val="00A37D21"/>
    <w:rsid w:val="00A403BC"/>
    <w:rsid w:val="00A407AD"/>
    <w:rsid w:val="00A41B84"/>
    <w:rsid w:val="00A428D3"/>
    <w:rsid w:val="00A51CCD"/>
    <w:rsid w:val="00A541CC"/>
    <w:rsid w:val="00A556EB"/>
    <w:rsid w:val="00A570CF"/>
    <w:rsid w:val="00A6315E"/>
    <w:rsid w:val="00A6451F"/>
    <w:rsid w:val="00A7246A"/>
    <w:rsid w:val="00A82876"/>
    <w:rsid w:val="00A8646B"/>
    <w:rsid w:val="00A9198D"/>
    <w:rsid w:val="00AA0A15"/>
    <w:rsid w:val="00AB283F"/>
    <w:rsid w:val="00AB4037"/>
    <w:rsid w:val="00AB60AB"/>
    <w:rsid w:val="00AB6B13"/>
    <w:rsid w:val="00AB766E"/>
    <w:rsid w:val="00AC1578"/>
    <w:rsid w:val="00AC2DCB"/>
    <w:rsid w:val="00AC3E72"/>
    <w:rsid w:val="00AC5495"/>
    <w:rsid w:val="00AC67AD"/>
    <w:rsid w:val="00AD4F84"/>
    <w:rsid w:val="00AD67F9"/>
    <w:rsid w:val="00AE00E1"/>
    <w:rsid w:val="00AE0E2C"/>
    <w:rsid w:val="00AE588D"/>
    <w:rsid w:val="00AE6051"/>
    <w:rsid w:val="00AE7290"/>
    <w:rsid w:val="00AE757F"/>
    <w:rsid w:val="00AE7DF6"/>
    <w:rsid w:val="00AF1A3A"/>
    <w:rsid w:val="00AF5D55"/>
    <w:rsid w:val="00AF7DCD"/>
    <w:rsid w:val="00B002DF"/>
    <w:rsid w:val="00B027F7"/>
    <w:rsid w:val="00B02C89"/>
    <w:rsid w:val="00B05322"/>
    <w:rsid w:val="00B063CD"/>
    <w:rsid w:val="00B06634"/>
    <w:rsid w:val="00B12A43"/>
    <w:rsid w:val="00B1362C"/>
    <w:rsid w:val="00B139A9"/>
    <w:rsid w:val="00B1437E"/>
    <w:rsid w:val="00B145A1"/>
    <w:rsid w:val="00B15303"/>
    <w:rsid w:val="00B16B8D"/>
    <w:rsid w:val="00B1769C"/>
    <w:rsid w:val="00B211DF"/>
    <w:rsid w:val="00B22BB3"/>
    <w:rsid w:val="00B24BB5"/>
    <w:rsid w:val="00B274AA"/>
    <w:rsid w:val="00B303DA"/>
    <w:rsid w:val="00B316D8"/>
    <w:rsid w:val="00B357D4"/>
    <w:rsid w:val="00B35951"/>
    <w:rsid w:val="00B35F4D"/>
    <w:rsid w:val="00B437EB"/>
    <w:rsid w:val="00B4787C"/>
    <w:rsid w:val="00B47F72"/>
    <w:rsid w:val="00B513E9"/>
    <w:rsid w:val="00B531A2"/>
    <w:rsid w:val="00B56460"/>
    <w:rsid w:val="00B60EFB"/>
    <w:rsid w:val="00B614BD"/>
    <w:rsid w:val="00B65034"/>
    <w:rsid w:val="00B72010"/>
    <w:rsid w:val="00B7237B"/>
    <w:rsid w:val="00B74B2F"/>
    <w:rsid w:val="00B74CCE"/>
    <w:rsid w:val="00B77B4C"/>
    <w:rsid w:val="00B77E36"/>
    <w:rsid w:val="00B81051"/>
    <w:rsid w:val="00B829EF"/>
    <w:rsid w:val="00B85048"/>
    <w:rsid w:val="00B864B9"/>
    <w:rsid w:val="00B9146A"/>
    <w:rsid w:val="00B951C6"/>
    <w:rsid w:val="00B971B5"/>
    <w:rsid w:val="00BA24A5"/>
    <w:rsid w:val="00BA406A"/>
    <w:rsid w:val="00BA45DA"/>
    <w:rsid w:val="00BB30BA"/>
    <w:rsid w:val="00BC206B"/>
    <w:rsid w:val="00BC4350"/>
    <w:rsid w:val="00BC4802"/>
    <w:rsid w:val="00BC62D3"/>
    <w:rsid w:val="00BD78F6"/>
    <w:rsid w:val="00BD7C92"/>
    <w:rsid w:val="00BD7DE7"/>
    <w:rsid w:val="00BE1649"/>
    <w:rsid w:val="00BE253C"/>
    <w:rsid w:val="00BE3A6B"/>
    <w:rsid w:val="00BE3D94"/>
    <w:rsid w:val="00BE5DA5"/>
    <w:rsid w:val="00BF28AC"/>
    <w:rsid w:val="00BF33EE"/>
    <w:rsid w:val="00BF6204"/>
    <w:rsid w:val="00C019E2"/>
    <w:rsid w:val="00C01BE2"/>
    <w:rsid w:val="00C13731"/>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20DD"/>
    <w:rsid w:val="00C76973"/>
    <w:rsid w:val="00C806C0"/>
    <w:rsid w:val="00C81123"/>
    <w:rsid w:val="00C8203D"/>
    <w:rsid w:val="00C83321"/>
    <w:rsid w:val="00C84102"/>
    <w:rsid w:val="00C842AD"/>
    <w:rsid w:val="00C878B3"/>
    <w:rsid w:val="00C90B31"/>
    <w:rsid w:val="00C97BE9"/>
    <w:rsid w:val="00CA1304"/>
    <w:rsid w:val="00CA2BD3"/>
    <w:rsid w:val="00CA5AFB"/>
    <w:rsid w:val="00CA5DF9"/>
    <w:rsid w:val="00CB0C1D"/>
    <w:rsid w:val="00CB1837"/>
    <w:rsid w:val="00CB447F"/>
    <w:rsid w:val="00CB585B"/>
    <w:rsid w:val="00CC2CDC"/>
    <w:rsid w:val="00CC4B84"/>
    <w:rsid w:val="00CC6D4E"/>
    <w:rsid w:val="00CD4482"/>
    <w:rsid w:val="00CD5DB8"/>
    <w:rsid w:val="00CE3BD5"/>
    <w:rsid w:val="00CE4E36"/>
    <w:rsid w:val="00CE76A9"/>
    <w:rsid w:val="00CF1614"/>
    <w:rsid w:val="00CF17CE"/>
    <w:rsid w:val="00CF23C5"/>
    <w:rsid w:val="00CF776D"/>
    <w:rsid w:val="00D001BC"/>
    <w:rsid w:val="00D04D5B"/>
    <w:rsid w:val="00D06BE0"/>
    <w:rsid w:val="00D13F07"/>
    <w:rsid w:val="00D14883"/>
    <w:rsid w:val="00D1535C"/>
    <w:rsid w:val="00D17A64"/>
    <w:rsid w:val="00D21056"/>
    <w:rsid w:val="00D2167E"/>
    <w:rsid w:val="00D22979"/>
    <w:rsid w:val="00D27E6E"/>
    <w:rsid w:val="00D310D4"/>
    <w:rsid w:val="00D327BA"/>
    <w:rsid w:val="00D34DD9"/>
    <w:rsid w:val="00D35963"/>
    <w:rsid w:val="00D359F7"/>
    <w:rsid w:val="00D36134"/>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78A"/>
    <w:rsid w:val="00DA0E8A"/>
    <w:rsid w:val="00DA27A0"/>
    <w:rsid w:val="00DA46CC"/>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46B6"/>
    <w:rsid w:val="00DD6723"/>
    <w:rsid w:val="00DD7FA9"/>
    <w:rsid w:val="00DE0FAA"/>
    <w:rsid w:val="00DE1550"/>
    <w:rsid w:val="00DF001D"/>
    <w:rsid w:val="00DF3A74"/>
    <w:rsid w:val="00DF3A8E"/>
    <w:rsid w:val="00E01EB4"/>
    <w:rsid w:val="00E02BA8"/>
    <w:rsid w:val="00E03591"/>
    <w:rsid w:val="00E06FA6"/>
    <w:rsid w:val="00E1196E"/>
    <w:rsid w:val="00E14AD2"/>
    <w:rsid w:val="00E1619A"/>
    <w:rsid w:val="00E1718E"/>
    <w:rsid w:val="00E21411"/>
    <w:rsid w:val="00E224B8"/>
    <w:rsid w:val="00E2354F"/>
    <w:rsid w:val="00E26AC6"/>
    <w:rsid w:val="00E26B01"/>
    <w:rsid w:val="00E305B5"/>
    <w:rsid w:val="00E33B01"/>
    <w:rsid w:val="00E411DE"/>
    <w:rsid w:val="00E41306"/>
    <w:rsid w:val="00E416AF"/>
    <w:rsid w:val="00E44975"/>
    <w:rsid w:val="00E50D36"/>
    <w:rsid w:val="00E511DA"/>
    <w:rsid w:val="00E5268A"/>
    <w:rsid w:val="00E5508C"/>
    <w:rsid w:val="00E576BE"/>
    <w:rsid w:val="00E60487"/>
    <w:rsid w:val="00E6333D"/>
    <w:rsid w:val="00E733CD"/>
    <w:rsid w:val="00E73D04"/>
    <w:rsid w:val="00E75348"/>
    <w:rsid w:val="00E7668C"/>
    <w:rsid w:val="00E77ACC"/>
    <w:rsid w:val="00E806B5"/>
    <w:rsid w:val="00E95486"/>
    <w:rsid w:val="00EA064C"/>
    <w:rsid w:val="00EA1E18"/>
    <w:rsid w:val="00EA2FA8"/>
    <w:rsid w:val="00EA388F"/>
    <w:rsid w:val="00EB004A"/>
    <w:rsid w:val="00EB076D"/>
    <w:rsid w:val="00EB1842"/>
    <w:rsid w:val="00EB4AD6"/>
    <w:rsid w:val="00EB670A"/>
    <w:rsid w:val="00EC5D6C"/>
    <w:rsid w:val="00ED5303"/>
    <w:rsid w:val="00ED72B8"/>
    <w:rsid w:val="00EE5145"/>
    <w:rsid w:val="00EF7C0A"/>
    <w:rsid w:val="00F03F33"/>
    <w:rsid w:val="00F067FC"/>
    <w:rsid w:val="00F201D5"/>
    <w:rsid w:val="00F22CDE"/>
    <w:rsid w:val="00F22F13"/>
    <w:rsid w:val="00F23090"/>
    <w:rsid w:val="00F25269"/>
    <w:rsid w:val="00F307E8"/>
    <w:rsid w:val="00F32BE3"/>
    <w:rsid w:val="00F32BF9"/>
    <w:rsid w:val="00F35D60"/>
    <w:rsid w:val="00F401B8"/>
    <w:rsid w:val="00F44F45"/>
    <w:rsid w:val="00F45246"/>
    <w:rsid w:val="00F46EFC"/>
    <w:rsid w:val="00F5283A"/>
    <w:rsid w:val="00F54BDD"/>
    <w:rsid w:val="00F56CBD"/>
    <w:rsid w:val="00F60767"/>
    <w:rsid w:val="00F6492D"/>
    <w:rsid w:val="00F66349"/>
    <w:rsid w:val="00F66425"/>
    <w:rsid w:val="00F76774"/>
    <w:rsid w:val="00F846E4"/>
    <w:rsid w:val="00F94F0D"/>
    <w:rsid w:val="00FA0DA3"/>
    <w:rsid w:val="00FA13CB"/>
    <w:rsid w:val="00FA2565"/>
    <w:rsid w:val="00FA2B4D"/>
    <w:rsid w:val="00FA473E"/>
    <w:rsid w:val="00FA576E"/>
    <w:rsid w:val="00FA5EEA"/>
    <w:rsid w:val="00FA767D"/>
    <w:rsid w:val="00FB10A7"/>
    <w:rsid w:val="00FB2CF6"/>
    <w:rsid w:val="00FB3FFF"/>
    <w:rsid w:val="00FB464F"/>
    <w:rsid w:val="00FB778F"/>
    <w:rsid w:val="00FC3C04"/>
    <w:rsid w:val="00FC5567"/>
    <w:rsid w:val="00FC6901"/>
    <w:rsid w:val="00FC701B"/>
    <w:rsid w:val="00FD0EDA"/>
    <w:rsid w:val="00FD4B35"/>
    <w:rsid w:val="00FD588A"/>
    <w:rsid w:val="00FD7DB9"/>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646470559">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D1D58-EF73-4BCA-8BA3-12B7C26CF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3950</Words>
  <Characters>22914</Characters>
  <Application>Microsoft Office Word</Application>
  <DocSecurity>0</DocSecurity>
  <Lines>190</Lines>
  <Paragraphs>53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26811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TGJ2</cp:lastModifiedBy>
  <cp:revision>4</cp:revision>
  <cp:lastPrinted>2017-11-22T08:20:00Z</cp:lastPrinted>
  <dcterms:created xsi:type="dcterms:W3CDTF">2023-11-03T12:09:00Z</dcterms:created>
  <dcterms:modified xsi:type="dcterms:W3CDTF">2023-11-15T08:22:00Z</dcterms:modified>
</cp:coreProperties>
</file>