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lastRenderedPageBreak/>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0405" w14:textId="77777777" w:rsidR="00564D99" w:rsidRDefault="00564D99" w:rsidP="007D26DE">
      <w:pPr>
        <w:spacing w:before="0" w:after="0"/>
      </w:pPr>
      <w:r>
        <w:separator/>
      </w:r>
    </w:p>
  </w:endnote>
  <w:endnote w:type="continuationSeparator" w:id="0">
    <w:p w14:paraId="431C4D07" w14:textId="77777777" w:rsidR="00564D99" w:rsidRDefault="00564D99"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5BAF" w14:textId="77777777" w:rsidR="00990034" w:rsidRDefault="009900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6743" w14:textId="77777777" w:rsidR="00990034" w:rsidRDefault="00990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EF67" w14:textId="77777777" w:rsidR="00564D99" w:rsidRDefault="00564D99" w:rsidP="007D26DE">
      <w:pPr>
        <w:spacing w:before="0" w:after="0"/>
      </w:pPr>
      <w:r>
        <w:separator/>
      </w:r>
    </w:p>
  </w:footnote>
  <w:footnote w:type="continuationSeparator" w:id="0">
    <w:p w14:paraId="21226D7E" w14:textId="77777777" w:rsidR="00564D99" w:rsidRDefault="00564D99"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A36D" w14:textId="77777777" w:rsidR="00990034" w:rsidRDefault="00990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FACF" w14:textId="77777777" w:rsidR="00117B40" w:rsidRDefault="00117B40" w:rsidP="00117B40">
    <w:pPr>
      <w:pStyle w:val="Header"/>
      <w:tabs>
        <w:tab w:val="left" w:pos="2730"/>
      </w:tabs>
      <w:rPr>
        <w:ins w:id="0" w:author="Anca Barbu" w:date="2023-03-20T12:58:00Z"/>
        <w:sz w:val="16"/>
        <w:szCs w:val="16"/>
      </w:rPr>
    </w:pPr>
    <w:ins w:id="1" w:author="Anca Barbu" w:date="2023-03-20T12:58:00Z">
      <w:r>
        <w:rPr>
          <w:sz w:val="16"/>
          <w:szCs w:val="16"/>
        </w:rPr>
        <w:t>Programul Regional Sud-Vest Oltenia 2021-2027</w:t>
      </w:r>
    </w:ins>
  </w:p>
  <w:p w14:paraId="336A8CB3" w14:textId="77777777" w:rsidR="00117B40" w:rsidRDefault="00117B40" w:rsidP="00117B40">
    <w:pPr>
      <w:pStyle w:val="Header"/>
      <w:tabs>
        <w:tab w:val="left" w:pos="2730"/>
      </w:tabs>
      <w:rPr>
        <w:ins w:id="2" w:author="Anca Barbu" w:date="2023-03-20T12:58:00Z"/>
        <w:sz w:val="16"/>
        <w:szCs w:val="16"/>
      </w:rPr>
    </w:pPr>
    <w:ins w:id="3" w:author="Anca Barbu" w:date="2023-03-20T12:58:00Z">
      <w:r>
        <w:rPr>
          <w:sz w:val="16"/>
          <w:szCs w:val="16"/>
        </w:rPr>
        <w:t>Prioritatea 6:  Educatie moderna si incluziva</w:t>
      </w:r>
    </w:ins>
  </w:p>
  <w:p w14:paraId="6F9D6851" w14:textId="77777777" w:rsidR="00117B40" w:rsidRDefault="00117B40" w:rsidP="00117B40">
    <w:pPr>
      <w:pStyle w:val="Header"/>
      <w:tabs>
        <w:tab w:val="left" w:pos="2730"/>
      </w:tabs>
      <w:rPr>
        <w:ins w:id="4" w:author="Anca Barbu" w:date="2023-03-20T12:58:00Z"/>
        <w:sz w:val="16"/>
        <w:szCs w:val="16"/>
      </w:rPr>
    </w:pPr>
    <w:ins w:id="5" w:author="Anca Barbu" w:date="2023-03-20T12:58:00Z">
      <w:r>
        <w:rPr>
          <w:sz w:val="16"/>
          <w:szCs w:val="16"/>
        </w:rPr>
        <w:t>Obiectiv specific  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ins>
  </w:p>
  <w:p w14:paraId="565D5E41" w14:textId="09DFF3EC" w:rsidR="00117B40" w:rsidRPr="00117B40" w:rsidRDefault="00117B40" w:rsidP="00117B40">
    <w:pPr>
      <w:pStyle w:val="Header"/>
      <w:tabs>
        <w:tab w:val="left" w:pos="2730"/>
      </w:tabs>
      <w:rPr>
        <w:ins w:id="6" w:author="Anca Barbu" w:date="2023-03-20T12:58:00Z"/>
        <w:sz w:val="16"/>
        <w:szCs w:val="16"/>
        <w:rPrChange w:id="7" w:author="Anca Barbu" w:date="2023-03-20T12:58:00Z">
          <w:rPr>
            <w:ins w:id="8" w:author="Anca Barbu" w:date="2023-03-20T12:58:00Z"/>
            <w:rFonts w:asciiTheme="minorHAnsi" w:hAnsiTheme="minorHAnsi" w:cstheme="minorBidi"/>
            <w:sz w:val="16"/>
            <w:szCs w:val="16"/>
          </w:rPr>
        </w:rPrChange>
      </w:rPr>
      <w:pPrChange w:id="9" w:author="Anca Barbu" w:date="2023-03-20T12:58:00Z">
        <w:pPr/>
      </w:pPrChange>
    </w:pPr>
    <w:ins w:id="10" w:author="Anca Barbu" w:date="2023-03-20T12:58:00Z">
      <w:r w:rsidRPr="006F493B">
        <w:rPr>
          <w:sz w:val="16"/>
          <w:szCs w:val="16"/>
        </w:rPr>
        <w:t>Acţiunea</w:t>
      </w:r>
      <w:r>
        <w:rPr>
          <w:sz w:val="16"/>
          <w:szCs w:val="16"/>
        </w:rPr>
        <w:t xml:space="preserve">: </w:t>
      </w:r>
      <w:r w:rsidRPr="00433DB3">
        <w:rPr>
          <w:rFonts w:asciiTheme="minorHAnsi" w:hAnsiTheme="minorHAnsi" w:cstheme="minorBidi"/>
          <w:sz w:val="16"/>
          <w:szCs w:val="16"/>
        </w:rPr>
        <w:t>Investiții în dezvoltarea infrastructurii educaționale pentru învățământ primar și secundar</w:t>
      </w:r>
    </w:ins>
  </w:p>
  <w:p w14:paraId="433AE3CE" w14:textId="77777777" w:rsidR="00117B40" w:rsidRDefault="00117B40" w:rsidP="00117B40">
    <w:pPr>
      <w:pStyle w:val="5Normal"/>
      <w:spacing w:after="0"/>
      <w:jc w:val="left"/>
      <w:rPr>
        <w:ins w:id="11" w:author="Anca Barbu" w:date="2023-03-20T12:58:00Z"/>
        <w:rFonts w:asciiTheme="minorHAnsi" w:hAnsiTheme="minorHAnsi" w:cstheme="minorHAnsi"/>
        <w:sz w:val="16"/>
        <w:szCs w:val="16"/>
      </w:rPr>
      <w:pPrChange w:id="12" w:author="Anca Barbu" w:date="2023-03-20T12:58:00Z">
        <w:pPr>
          <w:pStyle w:val="5Normal"/>
          <w:spacing w:after="0"/>
          <w:jc w:val="right"/>
        </w:pPr>
      </w:pPrChange>
    </w:pPr>
  </w:p>
  <w:p w14:paraId="509ED426" w14:textId="087D1FD5"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331BB7">
      <w:rPr>
        <w:rFonts w:asciiTheme="minorHAnsi" w:hAnsiTheme="minorHAnsi" w:cstheme="minorHAnsi"/>
        <w:b/>
        <w:sz w:val="16"/>
        <w:szCs w:val="16"/>
        <w:lang w:val="pt-BR"/>
      </w:rPr>
      <w:t>B</w:t>
    </w:r>
    <w:r w:rsidRPr="00675AE2">
      <w:rPr>
        <w:rFonts w:asciiTheme="minorHAnsi" w:hAnsiTheme="minorHAnsi" w:cstheme="minorHAnsi"/>
        <w:b/>
        <w:sz w:val="16"/>
        <w:szCs w:val="16"/>
        <w:lang w:val="pt-BR"/>
      </w:rPr>
      <w:t>1/</w:t>
    </w:r>
    <w:r w:rsidR="00331BB7">
      <w:rPr>
        <w:rFonts w:asciiTheme="minorHAnsi" w:hAnsiTheme="minorHAnsi" w:cstheme="minorHAnsi"/>
        <w:b/>
        <w:sz w:val="16"/>
        <w:szCs w:val="16"/>
        <w:lang w:val="pt-BR"/>
      </w:rPr>
      <w:t>6</w:t>
    </w:r>
    <w:r w:rsidRPr="00675AE2">
      <w:rPr>
        <w:rFonts w:asciiTheme="minorHAnsi" w:hAnsiTheme="minorHAnsi" w:cstheme="minorHAnsi"/>
        <w:b/>
        <w:sz w:val="16"/>
        <w:szCs w:val="16"/>
        <w:lang w:val="pt-BR"/>
      </w:rPr>
      <w:t>/</w:t>
    </w:r>
    <w:r w:rsidR="00331BB7">
      <w:rPr>
        <w:rFonts w:asciiTheme="minorHAnsi" w:hAnsiTheme="minorHAnsi" w:cstheme="minorHAnsi"/>
        <w:b/>
        <w:sz w:val="16"/>
        <w:szCs w:val="16"/>
        <w:lang w:val="pt-BR"/>
      </w:rPr>
      <w:t>4</w:t>
    </w:r>
    <w:r w:rsidRPr="00675AE2">
      <w:rPr>
        <w:rFonts w:asciiTheme="minorHAnsi" w:hAnsiTheme="minorHAnsi" w:cstheme="minorHAnsi"/>
        <w:b/>
        <w:sz w:val="16"/>
        <w:szCs w:val="16"/>
        <w:lang w:val="pt-BR"/>
      </w:rPr>
      <w:t>.2/202</w:t>
    </w:r>
    <w:r w:rsidR="00331BB7">
      <w:rPr>
        <w:rFonts w:asciiTheme="minorHAnsi" w:hAnsiTheme="minorHAnsi" w:cstheme="minorHAnsi"/>
        <w:b/>
        <w:sz w:val="16"/>
        <w:szCs w:val="16"/>
        <w:lang w:val="pt-BR"/>
      </w:rPr>
      <w:t>3</w:t>
    </w:r>
    <w:r w:rsidRPr="00675AE2">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6FA9" w14:textId="77777777" w:rsidR="00990034" w:rsidRDefault="00990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Barbu">
    <w15:presenceInfo w15:providerId="AD" w15:userId="S-1-5-21-2908191251-2199599498-765975928-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17B40"/>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31BB7"/>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64D99"/>
    <w:rsid w:val="00574027"/>
    <w:rsid w:val="00585778"/>
    <w:rsid w:val="00594BD2"/>
    <w:rsid w:val="005970DE"/>
    <w:rsid w:val="00597D51"/>
    <w:rsid w:val="005E3349"/>
    <w:rsid w:val="005F5AB4"/>
    <w:rsid w:val="00602B28"/>
    <w:rsid w:val="0061695A"/>
    <w:rsid w:val="00623B42"/>
    <w:rsid w:val="00625C85"/>
    <w:rsid w:val="00652705"/>
    <w:rsid w:val="00652D21"/>
    <w:rsid w:val="00675AE2"/>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0034"/>
    <w:rsid w:val="009968EF"/>
    <w:rsid w:val="009C35EC"/>
    <w:rsid w:val="009D075C"/>
    <w:rsid w:val="009D4F21"/>
    <w:rsid w:val="00A06F23"/>
    <w:rsid w:val="00A14612"/>
    <w:rsid w:val="00A20427"/>
    <w:rsid w:val="00A20E7D"/>
    <w:rsid w:val="00A30822"/>
    <w:rsid w:val="00A40645"/>
    <w:rsid w:val="00A535A7"/>
    <w:rsid w:val="00A76BD0"/>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nhideWhenUsed/>
    <w:rsid w:val="007D26DE"/>
    <w:pPr>
      <w:tabs>
        <w:tab w:val="center" w:pos="4536"/>
        <w:tab w:val="right" w:pos="9072"/>
      </w:tabs>
      <w:spacing w:before="0" w:after="0"/>
    </w:pPr>
  </w:style>
  <w:style w:type="character" w:customStyle="1" w:styleId="HeaderChar">
    <w:name w:val="Header Char"/>
    <w:basedOn w:val="DefaultParagraphFont"/>
    <w:link w:val="Header"/>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331BB7"/>
    <w:rPr>
      <w:rFonts w:ascii="Trebuchet MS" w:hAnsi="Trebuchet MS"/>
      <w:szCs w:val="24"/>
      <w:lang w:eastAsia="en-US"/>
    </w:rPr>
  </w:style>
  <w:style w:type="character" w:customStyle="1" w:styleId="HeaderChar1">
    <w:name w:val="Header Char1"/>
    <w:basedOn w:val="DefaultParagraphFon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Anca Barbu</cp:lastModifiedBy>
  <cp:revision>72</cp:revision>
  <cp:lastPrinted>2016-05-25T08:35:00Z</cp:lastPrinted>
  <dcterms:created xsi:type="dcterms:W3CDTF">2021-08-30T09:28:00Z</dcterms:created>
  <dcterms:modified xsi:type="dcterms:W3CDTF">2023-03-20T10:59:00Z</dcterms:modified>
</cp:coreProperties>
</file>